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D074C8" w14:textId="4242095B" w:rsidR="00BB49A4" w:rsidRPr="00E24A0F" w:rsidRDefault="00BB49A4" w:rsidP="00FD69D2">
      <w:pPr>
        <w:tabs>
          <w:tab w:val="left" w:pos="7740"/>
        </w:tabs>
        <w:spacing w:line="300" w:lineRule="auto"/>
        <w:rPr>
          <w:rFonts w:ascii="Arial" w:hAnsi="Arial" w:cs="Arial"/>
          <w:color w:val="000000"/>
          <w:sz w:val="22"/>
          <w:szCs w:val="22"/>
          <w:lang w:val="en-US"/>
          <w:rPrChange w:id="0" w:author="WezelHeike" w:date="2018-04-23T15:23:00Z">
            <w:rPr>
              <w:rFonts w:ascii="Arial" w:hAnsi="Arial" w:cs="Arial"/>
              <w:color w:val="000000"/>
              <w:sz w:val="22"/>
              <w:szCs w:val="22"/>
            </w:rPr>
          </w:rPrChange>
        </w:rPr>
      </w:pPr>
      <w:r w:rsidRPr="00E24A0F">
        <w:rPr>
          <w:rFonts w:ascii="Arial" w:hAnsi="Arial" w:cs="Arial"/>
          <w:color w:val="000000"/>
          <w:sz w:val="22"/>
          <w:szCs w:val="22"/>
          <w:lang w:val="en-US"/>
          <w:rPrChange w:id="1" w:author="WezelHeike" w:date="2018-04-23T15:23:00Z">
            <w:rPr>
              <w:rFonts w:ascii="Arial" w:hAnsi="Arial" w:cs="Arial"/>
              <w:color w:val="000000"/>
              <w:sz w:val="22"/>
              <w:szCs w:val="22"/>
            </w:rPr>
          </w:rPrChange>
        </w:rPr>
        <w:t>Markgröningen, a 01/03/2018</w:t>
      </w:r>
    </w:p>
    <w:p w14:paraId="501CFD63" w14:textId="77777777" w:rsidR="009A7549" w:rsidRPr="00E24A0F" w:rsidRDefault="00BF6B0B" w:rsidP="00FD69D2">
      <w:pPr>
        <w:spacing w:line="300" w:lineRule="auto"/>
        <w:rPr>
          <w:rFonts w:ascii="Arial" w:hAnsi="Arial" w:cs="Arial"/>
          <w:color w:val="000000" w:themeColor="text1"/>
          <w:sz w:val="28"/>
          <w:szCs w:val="28"/>
          <w:lang w:val="en-US"/>
          <w:rPrChange w:id="2" w:author="WezelHeike" w:date="2018-04-23T15:23:00Z">
            <w:rPr>
              <w:rFonts w:ascii="Arial" w:hAnsi="Arial" w:cs="Arial"/>
              <w:color w:val="000000" w:themeColor="text1"/>
              <w:sz w:val="28"/>
              <w:szCs w:val="28"/>
            </w:rPr>
          </w:rPrChange>
        </w:rPr>
      </w:pPr>
      <w:r w:rsidRPr="00E24A0F">
        <w:rPr>
          <w:rFonts w:ascii="Arial" w:hAnsi="Arial" w:cs="Arial"/>
          <w:color w:val="000000" w:themeColor="text1"/>
          <w:sz w:val="28"/>
          <w:szCs w:val="28"/>
          <w:lang w:val="en-US"/>
          <w:rPrChange w:id="3" w:author="WezelHeike" w:date="2018-04-23T15:23:00Z">
            <w:rPr>
              <w:rFonts w:ascii="Arial" w:hAnsi="Arial" w:cs="Arial"/>
              <w:color w:val="000000" w:themeColor="text1"/>
              <w:sz w:val="28"/>
              <w:szCs w:val="28"/>
            </w:rPr>
          </w:rPrChange>
        </w:rPr>
        <w:br/>
        <w:t xml:space="preserve">Robustos y de </w:t>
      </w:r>
      <w:proofErr w:type="gramStart"/>
      <w:r w:rsidRPr="00E24A0F">
        <w:rPr>
          <w:rFonts w:ascii="Arial" w:hAnsi="Arial" w:cs="Arial"/>
          <w:color w:val="000000" w:themeColor="text1"/>
          <w:sz w:val="28"/>
          <w:szCs w:val="28"/>
          <w:lang w:val="en-US"/>
          <w:rPrChange w:id="4" w:author="WezelHeike" w:date="2018-04-23T15:23:00Z">
            <w:rPr>
              <w:rFonts w:ascii="Arial" w:hAnsi="Arial" w:cs="Arial"/>
              <w:color w:val="000000" w:themeColor="text1"/>
              <w:sz w:val="28"/>
              <w:szCs w:val="28"/>
            </w:rPr>
          </w:rPrChange>
        </w:rPr>
        <w:t>uso</w:t>
      </w:r>
      <w:proofErr w:type="gramEnd"/>
      <w:r w:rsidRPr="00E24A0F">
        <w:rPr>
          <w:rFonts w:ascii="Arial" w:hAnsi="Arial" w:cs="Arial"/>
          <w:color w:val="000000" w:themeColor="text1"/>
          <w:sz w:val="28"/>
          <w:szCs w:val="28"/>
          <w:lang w:val="en-US"/>
          <w:rPrChange w:id="5" w:author="WezelHeike" w:date="2018-04-23T15:23:00Z">
            <w:rPr>
              <w:rFonts w:ascii="Arial" w:hAnsi="Arial" w:cs="Arial"/>
              <w:color w:val="000000" w:themeColor="text1"/>
              <w:sz w:val="28"/>
              <w:szCs w:val="28"/>
            </w:rPr>
          </w:rPrChange>
        </w:rPr>
        <w:t xml:space="preserve"> universal: los nuevos amortiguadores estructurales de norelem</w:t>
      </w:r>
    </w:p>
    <w:p w14:paraId="0331ABEA" w14:textId="77777777" w:rsidR="006167E9" w:rsidRPr="00E24A0F" w:rsidRDefault="006167E9" w:rsidP="00FD69D2">
      <w:pPr>
        <w:spacing w:line="300" w:lineRule="auto"/>
        <w:rPr>
          <w:rFonts w:ascii="Arial" w:hAnsi="Arial" w:cs="Arial"/>
          <w:color w:val="000000" w:themeColor="text1"/>
          <w:sz w:val="22"/>
          <w:szCs w:val="22"/>
          <w:u w:val="single"/>
          <w:lang w:val="en-US"/>
          <w:rPrChange w:id="6" w:author="WezelHeike" w:date="2018-04-23T15:23:00Z">
            <w:rPr>
              <w:rFonts w:ascii="Arial" w:hAnsi="Arial" w:cs="Arial"/>
              <w:color w:val="000000" w:themeColor="text1"/>
              <w:sz w:val="22"/>
              <w:szCs w:val="22"/>
              <w:u w:val="single"/>
            </w:rPr>
          </w:rPrChange>
        </w:rPr>
      </w:pPr>
    </w:p>
    <w:p w14:paraId="239CE788" w14:textId="77777777" w:rsidR="00B9449E" w:rsidRPr="00E24A0F" w:rsidRDefault="006167E9" w:rsidP="00B9449E">
      <w:pPr>
        <w:spacing w:line="300" w:lineRule="auto"/>
        <w:rPr>
          <w:rFonts w:ascii="Arial" w:hAnsi="Arial" w:cs="Arial"/>
          <w:color w:val="000000" w:themeColor="text1"/>
          <w:sz w:val="22"/>
          <w:szCs w:val="22"/>
          <w:u w:val="single"/>
          <w:lang w:val="en-US"/>
          <w:rPrChange w:id="7" w:author="WezelHeike" w:date="2018-04-23T15:23:00Z">
            <w:rPr>
              <w:rFonts w:ascii="Arial" w:hAnsi="Arial" w:cs="Arial"/>
              <w:color w:val="000000" w:themeColor="text1"/>
              <w:sz w:val="22"/>
              <w:szCs w:val="22"/>
              <w:u w:val="single"/>
            </w:rPr>
          </w:rPrChange>
        </w:rPr>
      </w:pPr>
      <w:r w:rsidRPr="00E24A0F">
        <w:rPr>
          <w:rFonts w:ascii="Arial" w:hAnsi="Arial" w:cs="Arial"/>
          <w:color w:val="000000" w:themeColor="text1"/>
          <w:sz w:val="22"/>
          <w:szCs w:val="22"/>
          <w:u w:val="single"/>
          <w:lang w:val="en-US"/>
          <w:rPrChange w:id="8" w:author="WezelHeike" w:date="2018-04-23T15:23:00Z">
            <w:rPr>
              <w:rFonts w:ascii="Arial" w:hAnsi="Arial" w:cs="Arial"/>
              <w:color w:val="000000" w:themeColor="text1"/>
              <w:sz w:val="22"/>
              <w:szCs w:val="22"/>
              <w:u w:val="single"/>
            </w:rPr>
          </w:rPrChange>
        </w:rPr>
        <w:t xml:space="preserve">Elementos de amortiguación de alto rendimiento compuestos de elastómeros de copoliéster, para una reducción energética fiable </w:t>
      </w:r>
    </w:p>
    <w:p w14:paraId="556B16BD" w14:textId="77777777" w:rsidR="00B9449E" w:rsidRPr="00E24A0F" w:rsidRDefault="00B9449E" w:rsidP="00B9449E">
      <w:pPr>
        <w:spacing w:line="300" w:lineRule="auto"/>
        <w:rPr>
          <w:rFonts w:ascii="Arial" w:hAnsi="Arial" w:cs="Arial"/>
          <w:color w:val="000000" w:themeColor="text1"/>
          <w:sz w:val="22"/>
          <w:szCs w:val="22"/>
          <w:u w:val="single"/>
          <w:lang w:val="en-US"/>
          <w:rPrChange w:id="9" w:author="WezelHeike" w:date="2018-04-23T15:23:00Z">
            <w:rPr>
              <w:rFonts w:ascii="Arial" w:hAnsi="Arial" w:cs="Arial"/>
              <w:color w:val="000000" w:themeColor="text1"/>
              <w:sz w:val="22"/>
              <w:szCs w:val="22"/>
              <w:u w:val="single"/>
            </w:rPr>
          </w:rPrChange>
        </w:rPr>
      </w:pPr>
    </w:p>
    <w:p w14:paraId="08542256" w14:textId="77777777" w:rsidR="006167E9" w:rsidRPr="00E24A0F" w:rsidRDefault="0049772D" w:rsidP="00B9449E">
      <w:pPr>
        <w:spacing w:line="300" w:lineRule="auto"/>
        <w:rPr>
          <w:rFonts w:ascii="Arial" w:hAnsi="Arial" w:cs="Arial"/>
          <w:b/>
          <w:sz w:val="22"/>
          <w:szCs w:val="22"/>
          <w:lang w:val="en-US"/>
          <w:rPrChange w:id="10" w:author="WezelHeike" w:date="2018-04-23T15:23:00Z">
            <w:rPr>
              <w:rFonts w:ascii="Arial" w:hAnsi="Arial" w:cs="Arial"/>
              <w:b/>
              <w:sz w:val="22"/>
              <w:szCs w:val="22"/>
            </w:rPr>
          </w:rPrChange>
        </w:rPr>
      </w:pPr>
      <w:proofErr w:type="gramStart"/>
      <w:r w:rsidRPr="00E24A0F">
        <w:rPr>
          <w:rFonts w:ascii="Arial" w:hAnsi="Arial" w:cs="Arial"/>
          <w:b/>
          <w:sz w:val="22"/>
          <w:szCs w:val="22"/>
          <w:lang w:val="en-US"/>
          <w:rPrChange w:id="11" w:author="WezelHeike" w:date="2018-04-23T15:23:00Z">
            <w:rPr>
              <w:rFonts w:ascii="Arial" w:hAnsi="Arial" w:cs="Arial"/>
              <w:b/>
              <w:sz w:val="22"/>
              <w:szCs w:val="22"/>
            </w:rPr>
          </w:rPrChange>
        </w:rPr>
        <w:t>norelem</w:t>
      </w:r>
      <w:proofErr w:type="gramEnd"/>
      <w:r w:rsidRPr="00E24A0F">
        <w:rPr>
          <w:rFonts w:ascii="Arial" w:hAnsi="Arial" w:cs="Arial"/>
          <w:b/>
          <w:sz w:val="22"/>
          <w:szCs w:val="22"/>
          <w:lang w:val="en-US"/>
          <w:rPrChange w:id="12" w:author="WezelHeike" w:date="2018-04-23T15:23:00Z">
            <w:rPr>
              <w:rFonts w:ascii="Arial" w:hAnsi="Arial" w:cs="Arial"/>
              <w:b/>
              <w:sz w:val="22"/>
              <w:szCs w:val="22"/>
            </w:rPr>
          </w:rPrChange>
        </w:rPr>
        <w:t xml:space="preserve"> amplía su gama con amortiguadores estructurales de cuatro tipos constructivos diferentes. Los elementos de amortiguación de alto rendimiento, compuestos de elástomeros de copoliéster, logran una reducción fiable y constante de la energía en diversas aplicaciones. Resultan ideales, por ejemplo, para la amortiguación de fin de carrera en máquinas-herramienta, en la fabricación de herramientas, en la técnica lineal, así </w:t>
      </w:r>
      <w:proofErr w:type="gramStart"/>
      <w:r w:rsidRPr="00E24A0F">
        <w:rPr>
          <w:rFonts w:ascii="Arial" w:hAnsi="Arial" w:cs="Arial"/>
          <w:b/>
          <w:sz w:val="22"/>
          <w:szCs w:val="22"/>
          <w:lang w:val="en-US"/>
          <w:rPrChange w:id="13" w:author="WezelHeike" w:date="2018-04-23T15:23:00Z">
            <w:rPr>
              <w:rFonts w:ascii="Arial" w:hAnsi="Arial" w:cs="Arial"/>
              <w:b/>
              <w:sz w:val="22"/>
              <w:szCs w:val="22"/>
            </w:rPr>
          </w:rPrChange>
        </w:rPr>
        <w:t>como</w:t>
      </w:r>
      <w:proofErr w:type="gramEnd"/>
      <w:r w:rsidRPr="00E24A0F">
        <w:rPr>
          <w:rFonts w:ascii="Arial" w:hAnsi="Arial" w:cs="Arial"/>
          <w:b/>
          <w:sz w:val="22"/>
          <w:szCs w:val="22"/>
          <w:lang w:val="en-US"/>
          <w:rPrChange w:id="14" w:author="WezelHeike" w:date="2018-04-23T15:23:00Z">
            <w:rPr>
              <w:rFonts w:ascii="Arial" w:hAnsi="Arial" w:cs="Arial"/>
              <w:b/>
              <w:sz w:val="22"/>
              <w:szCs w:val="22"/>
            </w:rPr>
          </w:rPrChange>
        </w:rPr>
        <w:t xml:space="preserve"> para las aplicaciones hidráulicas y neumáticas.</w:t>
      </w:r>
    </w:p>
    <w:p w14:paraId="1EB5F045" w14:textId="77777777" w:rsidR="006167E9" w:rsidRPr="00E24A0F" w:rsidRDefault="006167E9" w:rsidP="006167E9">
      <w:pPr>
        <w:rPr>
          <w:lang w:val="en-US"/>
          <w:rPrChange w:id="15" w:author="WezelHeike" w:date="2018-04-23T15:23:00Z">
            <w:rPr/>
          </w:rPrChange>
        </w:rPr>
      </w:pPr>
    </w:p>
    <w:p w14:paraId="44CF554B" w14:textId="77777777" w:rsidR="00E86C7D" w:rsidRPr="00E24A0F" w:rsidRDefault="002B6F85" w:rsidP="006167E9">
      <w:pPr>
        <w:pStyle w:val="berschrift8"/>
        <w:spacing w:before="0" w:after="0" w:line="300" w:lineRule="auto"/>
        <w:rPr>
          <w:rFonts w:ascii="Arial" w:hAnsi="Arial" w:cs="Arial"/>
          <w:b w:val="0"/>
          <w:i w:val="0"/>
          <w:iCs w:val="0"/>
          <w:sz w:val="22"/>
          <w:szCs w:val="22"/>
          <w:lang w:val="en-US"/>
          <w:rPrChange w:id="16" w:author="WezelHeike" w:date="2018-04-23T15:23:00Z">
            <w:rPr>
              <w:rFonts w:ascii="Arial" w:hAnsi="Arial" w:cs="Arial"/>
              <w:b w:val="0"/>
              <w:i w:val="0"/>
              <w:iCs w:val="0"/>
              <w:sz w:val="22"/>
              <w:szCs w:val="22"/>
            </w:rPr>
          </w:rPrChange>
        </w:rPr>
      </w:pPr>
      <w:r w:rsidRPr="00E24A0F">
        <w:rPr>
          <w:rFonts w:ascii="Arial" w:hAnsi="Arial" w:cs="Arial"/>
          <w:b w:val="0"/>
          <w:i w:val="0"/>
          <w:iCs w:val="0"/>
          <w:sz w:val="22"/>
          <w:szCs w:val="22"/>
          <w:lang w:val="en-US"/>
          <w:rPrChange w:id="17" w:author="WezelHeike" w:date="2018-04-23T15:23:00Z">
            <w:rPr>
              <w:rFonts w:ascii="Arial" w:hAnsi="Arial" w:cs="Arial"/>
              <w:b w:val="0"/>
              <w:i w:val="0"/>
              <w:iCs w:val="0"/>
              <w:sz w:val="22"/>
              <w:szCs w:val="22"/>
            </w:rPr>
          </w:rPrChange>
        </w:rPr>
        <w:t xml:space="preserve">En las máquinas e instalaciones industriales suelen actuar fuerzas muy potentes. Con objeto de amortiguar estos movimientos, norelem tiene en su </w:t>
      </w:r>
      <w:proofErr w:type="gramStart"/>
      <w:r w:rsidRPr="00E24A0F">
        <w:rPr>
          <w:rFonts w:ascii="Arial" w:hAnsi="Arial" w:cs="Arial"/>
          <w:b w:val="0"/>
          <w:i w:val="0"/>
          <w:iCs w:val="0"/>
          <w:sz w:val="22"/>
          <w:szCs w:val="22"/>
          <w:lang w:val="en-US"/>
          <w:rPrChange w:id="18" w:author="WezelHeike" w:date="2018-04-23T15:23:00Z">
            <w:rPr>
              <w:rFonts w:ascii="Arial" w:hAnsi="Arial" w:cs="Arial"/>
              <w:b w:val="0"/>
              <w:i w:val="0"/>
              <w:iCs w:val="0"/>
              <w:sz w:val="22"/>
              <w:szCs w:val="22"/>
            </w:rPr>
          </w:rPrChange>
        </w:rPr>
        <w:t>gama</w:t>
      </w:r>
      <w:proofErr w:type="gramEnd"/>
      <w:r w:rsidRPr="00E24A0F">
        <w:rPr>
          <w:rFonts w:ascii="Arial" w:hAnsi="Arial" w:cs="Arial"/>
          <w:b w:val="0"/>
          <w:i w:val="0"/>
          <w:iCs w:val="0"/>
          <w:sz w:val="22"/>
          <w:szCs w:val="22"/>
          <w:lang w:val="en-US"/>
          <w:rPrChange w:id="19" w:author="WezelHeike" w:date="2018-04-23T15:23:00Z">
            <w:rPr>
              <w:rFonts w:ascii="Arial" w:hAnsi="Arial" w:cs="Arial"/>
              <w:b w:val="0"/>
              <w:i w:val="0"/>
              <w:iCs w:val="0"/>
              <w:sz w:val="22"/>
              <w:szCs w:val="22"/>
            </w:rPr>
          </w:rPrChange>
        </w:rPr>
        <w:t xml:space="preserve"> de productos amortiguadores funcionales, robustos y de aplicación universal. No requieren mantenimiento, son aptos para aplicaciones continuas o sin interrupción y además tienen una prolongada durabilidad.  Se suministran listos para su instalación con </w:t>
      </w:r>
      <w:proofErr w:type="gramStart"/>
      <w:r w:rsidRPr="00E24A0F">
        <w:rPr>
          <w:rFonts w:ascii="Arial" w:hAnsi="Arial" w:cs="Arial"/>
          <w:b w:val="0"/>
          <w:i w:val="0"/>
          <w:iCs w:val="0"/>
          <w:sz w:val="22"/>
          <w:szCs w:val="22"/>
          <w:lang w:val="en-US"/>
          <w:rPrChange w:id="20" w:author="WezelHeike" w:date="2018-04-23T15:23:00Z">
            <w:rPr>
              <w:rFonts w:ascii="Arial" w:hAnsi="Arial" w:cs="Arial"/>
              <w:b w:val="0"/>
              <w:i w:val="0"/>
              <w:iCs w:val="0"/>
              <w:sz w:val="22"/>
              <w:szCs w:val="22"/>
            </w:rPr>
          </w:rPrChange>
        </w:rPr>
        <w:t>un</w:t>
      </w:r>
      <w:proofErr w:type="gramEnd"/>
      <w:r w:rsidRPr="00E24A0F">
        <w:rPr>
          <w:rFonts w:ascii="Arial" w:hAnsi="Arial" w:cs="Arial"/>
          <w:b w:val="0"/>
          <w:i w:val="0"/>
          <w:iCs w:val="0"/>
          <w:sz w:val="22"/>
          <w:szCs w:val="22"/>
          <w:lang w:val="en-US"/>
          <w:rPrChange w:id="21" w:author="WezelHeike" w:date="2018-04-23T15:23:00Z">
            <w:rPr>
              <w:rFonts w:ascii="Arial" w:hAnsi="Arial" w:cs="Arial"/>
              <w:b w:val="0"/>
              <w:i w:val="0"/>
              <w:iCs w:val="0"/>
              <w:sz w:val="22"/>
              <w:szCs w:val="22"/>
            </w:rPr>
          </w:rPrChange>
        </w:rPr>
        <w:t xml:space="preserve"> tornillo de fijación especial y ofrecen en general una excelente relación de calidad y precio.</w:t>
      </w:r>
    </w:p>
    <w:p w14:paraId="6107E9FF" w14:textId="77777777" w:rsidR="00E86C7D" w:rsidRPr="00E24A0F" w:rsidRDefault="00E86C7D" w:rsidP="006167E9">
      <w:pPr>
        <w:pStyle w:val="berschrift8"/>
        <w:spacing w:before="0" w:after="0" w:line="300" w:lineRule="auto"/>
        <w:rPr>
          <w:rFonts w:ascii="Arial" w:hAnsi="Arial" w:cs="Arial"/>
          <w:i w:val="0"/>
          <w:iCs w:val="0"/>
          <w:sz w:val="22"/>
          <w:szCs w:val="22"/>
          <w:lang w:val="en-US"/>
          <w:rPrChange w:id="22" w:author="WezelHeike" w:date="2018-04-23T15:23:00Z">
            <w:rPr>
              <w:rFonts w:ascii="Arial" w:hAnsi="Arial" w:cs="Arial"/>
              <w:i w:val="0"/>
              <w:iCs w:val="0"/>
              <w:sz w:val="22"/>
              <w:szCs w:val="22"/>
            </w:rPr>
          </w:rPrChange>
        </w:rPr>
      </w:pPr>
    </w:p>
    <w:p w14:paraId="07A8CDFB" w14:textId="77777777" w:rsidR="00E86C7D" w:rsidRPr="00E24A0F" w:rsidRDefault="00E86C7D" w:rsidP="006167E9">
      <w:pPr>
        <w:pStyle w:val="berschrift8"/>
        <w:spacing w:before="0" w:after="0" w:line="300" w:lineRule="auto"/>
        <w:rPr>
          <w:rFonts w:ascii="Arial" w:hAnsi="Arial" w:cs="Arial"/>
          <w:i w:val="0"/>
          <w:iCs w:val="0"/>
          <w:sz w:val="22"/>
          <w:szCs w:val="22"/>
          <w:lang w:val="en-US"/>
          <w:rPrChange w:id="23" w:author="WezelHeike" w:date="2018-04-23T15:23:00Z">
            <w:rPr>
              <w:rFonts w:ascii="Arial" w:hAnsi="Arial" w:cs="Arial"/>
              <w:i w:val="0"/>
              <w:iCs w:val="0"/>
              <w:sz w:val="22"/>
              <w:szCs w:val="22"/>
            </w:rPr>
          </w:rPrChange>
        </w:rPr>
      </w:pPr>
      <w:r w:rsidRPr="00E24A0F">
        <w:rPr>
          <w:rFonts w:ascii="Arial" w:hAnsi="Arial" w:cs="Arial"/>
          <w:i w:val="0"/>
          <w:iCs w:val="0"/>
          <w:sz w:val="22"/>
          <w:szCs w:val="22"/>
          <w:lang w:val="en-US"/>
          <w:rPrChange w:id="24" w:author="WezelHeike" w:date="2018-04-23T15:23:00Z">
            <w:rPr>
              <w:rFonts w:ascii="Arial" w:hAnsi="Arial" w:cs="Arial"/>
              <w:i w:val="0"/>
              <w:iCs w:val="0"/>
              <w:sz w:val="22"/>
              <w:szCs w:val="22"/>
            </w:rPr>
          </w:rPrChange>
        </w:rPr>
        <w:t>Versatilidad de aplicaciones en entornos duros</w:t>
      </w:r>
    </w:p>
    <w:p w14:paraId="71F2D0B3" w14:textId="77777777" w:rsidR="00E86C7D" w:rsidRPr="00E24A0F" w:rsidRDefault="00E86C7D" w:rsidP="00E86C7D">
      <w:pPr>
        <w:rPr>
          <w:lang w:val="en-US"/>
          <w:rPrChange w:id="25" w:author="WezelHeike" w:date="2018-04-23T15:23:00Z">
            <w:rPr/>
          </w:rPrChange>
        </w:rPr>
      </w:pPr>
    </w:p>
    <w:p w14:paraId="0B3D5DEA" w14:textId="77777777" w:rsidR="00E86C7D" w:rsidRPr="00E24A0F" w:rsidRDefault="006167E9" w:rsidP="006167E9">
      <w:pPr>
        <w:pStyle w:val="berschrift8"/>
        <w:spacing w:before="0" w:after="0" w:line="300" w:lineRule="auto"/>
        <w:rPr>
          <w:rFonts w:ascii="Arial" w:hAnsi="Arial" w:cs="Arial"/>
          <w:b w:val="0"/>
          <w:i w:val="0"/>
          <w:iCs w:val="0"/>
          <w:sz w:val="22"/>
          <w:szCs w:val="22"/>
          <w:lang w:val="en-US"/>
          <w:rPrChange w:id="26" w:author="WezelHeike" w:date="2018-04-23T15:23:00Z">
            <w:rPr>
              <w:rFonts w:ascii="Arial" w:hAnsi="Arial" w:cs="Arial"/>
              <w:b w:val="0"/>
              <w:i w:val="0"/>
              <w:iCs w:val="0"/>
              <w:sz w:val="22"/>
              <w:szCs w:val="22"/>
            </w:rPr>
          </w:rPrChange>
        </w:rPr>
      </w:pPr>
      <w:r w:rsidRPr="00E24A0F">
        <w:rPr>
          <w:rFonts w:ascii="Arial" w:hAnsi="Arial" w:cs="Arial"/>
          <w:b w:val="0"/>
          <w:i w:val="0"/>
          <w:iCs w:val="0"/>
          <w:sz w:val="22"/>
          <w:szCs w:val="22"/>
          <w:lang w:val="en-US"/>
          <w:rPrChange w:id="27" w:author="WezelHeike" w:date="2018-04-23T15:23:00Z">
            <w:rPr>
              <w:rFonts w:ascii="Arial" w:hAnsi="Arial" w:cs="Arial"/>
              <w:b w:val="0"/>
              <w:i w:val="0"/>
              <w:iCs w:val="0"/>
              <w:sz w:val="22"/>
              <w:szCs w:val="22"/>
            </w:rPr>
          </w:rPrChange>
        </w:rPr>
        <w:t xml:space="preserve">Los robustos elementos de absorción son inalterables a los microbios, el agua salada y los productos químicos, además de ofrecer una excelente </w:t>
      </w:r>
      <w:proofErr w:type="gramStart"/>
      <w:r w:rsidRPr="00E24A0F">
        <w:rPr>
          <w:rFonts w:ascii="Arial" w:hAnsi="Arial" w:cs="Arial"/>
          <w:b w:val="0"/>
          <w:i w:val="0"/>
          <w:iCs w:val="0"/>
          <w:sz w:val="22"/>
          <w:szCs w:val="22"/>
          <w:lang w:val="en-US"/>
          <w:rPrChange w:id="28" w:author="WezelHeike" w:date="2018-04-23T15:23:00Z">
            <w:rPr>
              <w:rFonts w:ascii="Arial" w:hAnsi="Arial" w:cs="Arial"/>
              <w:b w:val="0"/>
              <w:i w:val="0"/>
              <w:iCs w:val="0"/>
              <w:sz w:val="22"/>
              <w:szCs w:val="22"/>
            </w:rPr>
          </w:rPrChange>
        </w:rPr>
        <w:t>resistencia</w:t>
      </w:r>
      <w:proofErr w:type="gramEnd"/>
      <w:r w:rsidRPr="00E24A0F">
        <w:rPr>
          <w:rFonts w:ascii="Arial" w:hAnsi="Arial" w:cs="Arial"/>
          <w:b w:val="0"/>
          <w:i w:val="0"/>
          <w:iCs w:val="0"/>
          <w:sz w:val="22"/>
          <w:szCs w:val="22"/>
          <w:lang w:val="en-US"/>
          <w:rPrChange w:id="29" w:author="WezelHeike" w:date="2018-04-23T15:23:00Z">
            <w:rPr>
              <w:rFonts w:ascii="Arial" w:hAnsi="Arial" w:cs="Arial"/>
              <w:b w:val="0"/>
              <w:i w:val="0"/>
              <w:iCs w:val="0"/>
              <w:sz w:val="22"/>
              <w:szCs w:val="22"/>
            </w:rPr>
          </w:rPrChange>
        </w:rPr>
        <w:t xml:space="preserve"> a los rayos ultravioleta y al ozono. Son aptos para usos en márgenes de temperatura de </w:t>
      </w:r>
      <w:proofErr w:type="gramStart"/>
      <w:r w:rsidRPr="00E24A0F">
        <w:rPr>
          <w:rFonts w:ascii="Arial" w:hAnsi="Arial" w:cs="Arial"/>
          <w:b w:val="0"/>
          <w:i w:val="0"/>
          <w:iCs w:val="0"/>
          <w:sz w:val="22"/>
          <w:szCs w:val="22"/>
          <w:lang w:val="en-US"/>
          <w:rPrChange w:id="30" w:author="WezelHeike" w:date="2018-04-23T15:23:00Z">
            <w:rPr>
              <w:rFonts w:ascii="Arial" w:hAnsi="Arial" w:cs="Arial"/>
              <w:b w:val="0"/>
              <w:i w:val="0"/>
              <w:iCs w:val="0"/>
              <w:sz w:val="22"/>
              <w:szCs w:val="22"/>
            </w:rPr>
          </w:rPrChange>
        </w:rPr>
        <w:t>-40 °C</w:t>
      </w:r>
      <w:proofErr w:type="gramEnd"/>
      <w:r w:rsidRPr="00E24A0F">
        <w:rPr>
          <w:rFonts w:ascii="Arial" w:hAnsi="Arial" w:cs="Arial"/>
          <w:b w:val="0"/>
          <w:i w:val="0"/>
          <w:iCs w:val="0"/>
          <w:sz w:val="22"/>
          <w:szCs w:val="22"/>
          <w:lang w:val="en-US"/>
          <w:rPrChange w:id="31" w:author="WezelHeike" w:date="2018-04-23T15:23:00Z">
            <w:rPr>
              <w:rFonts w:ascii="Arial" w:hAnsi="Arial" w:cs="Arial"/>
              <w:b w:val="0"/>
              <w:i w:val="0"/>
              <w:iCs w:val="0"/>
              <w:sz w:val="22"/>
              <w:szCs w:val="22"/>
            </w:rPr>
          </w:rPrChange>
        </w:rPr>
        <w:t xml:space="preserve"> a +90 °C.</w:t>
      </w:r>
    </w:p>
    <w:p w14:paraId="4C48894A" w14:textId="77777777" w:rsidR="0049772D" w:rsidRPr="00E24A0F" w:rsidRDefault="006167E9" w:rsidP="006167E9">
      <w:pPr>
        <w:pStyle w:val="berschrift8"/>
        <w:spacing w:before="0" w:after="0" w:line="300" w:lineRule="auto"/>
        <w:rPr>
          <w:rFonts w:ascii="Arial" w:hAnsi="Arial" w:cs="Arial"/>
          <w:b w:val="0"/>
          <w:i w:val="0"/>
          <w:iCs w:val="0"/>
          <w:sz w:val="22"/>
          <w:szCs w:val="22"/>
          <w:lang w:val="en-US"/>
          <w:rPrChange w:id="32" w:author="WezelHeike" w:date="2018-04-23T15:23:00Z">
            <w:rPr>
              <w:rFonts w:ascii="Arial" w:hAnsi="Arial" w:cs="Arial"/>
              <w:b w:val="0"/>
              <w:i w:val="0"/>
              <w:iCs w:val="0"/>
              <w:sz w:val="22"/>
              <w:szCs w:val="22"/>
            </w:rPr>
          </w:rPrChange>
        </w:rPr>
      </w:pPr>
      <w:r w:rsidRPr="00E24A0F">
        <w:rPr>
          <w:rFonts w:ascii="Arial" w:hAnsi="Arial" w:cs="Arial"/>
          <w:b w:val="0"/>
          <w:i w:val="0"/>
          <w:iCs w:val="0"/>
          <w:sz w:val="22"/>
          <w:szCs w:val="22"/>
          <w:lang w:val="en-US"/>
          <w:rPrChange w:id="33" w:author="WezelHeike" w:date="2018-04-23T15:23:00Z">
            <w:rPr>
              <w:rFonts w:ascii="Arial" w:hAnsi="Arial" w:cs="Arial"/>
              <w:b w:val="0"/>
              <w:i w:val="0"/>
              <w:iCs w:val="0"/>
              <w:sz w:val="22"/>
              <w:szCs w:val="22"/>
            </w:rPr>
          </w:rPrChange>
        </w:rPr>
        <w:lastRenderedPageBreak/>
        <w:br/>
        <w:t xml:space="preserve">Los amortiguadores estructurales están disponibles en las formas constructivas: con amortiguación axial, con amortiguación axial en versión suave, con amortiguación radial und con amortiguación radial en versión dura. En función de la variante, el material tiene una dureza de Shore 55D o de Shore 40D. La reducción energética es de hasta el 73 % con una absorción de fuerza dinámica de hasta 35.000 N. Las formas constructivas radiales permiten </w:t>
      </w:r>
      <w:proofErr w:type="gramStart"/>
      <w:r w:rsidRPr="00E24A0F">
        <w:rPr>
          <w:rFonts w:ascii="Arial" w:hAnsi="Arial" w:cs="Arial"/>
          <w:b w:val="0"/>
          <w:i w:val="0"/>
          <w:iCs w:val="0"/>
          <w:sz w:val="22"/>
          <w:szCs w:val="22"/>
          <w:lang w:val="en-US"/>
          <w:rPrChange w:id="34" w:author="WezelHeike" w:date="2018-04-23T15:23:00Z">
            <w:rPr>
              <w:rFonts w:ascii="Arial" w:hAnsi="Arial" w:cs="Arial"/>
              <w:b w:val="0"/>
              <w:i w:val="0"/>
              <w:iCs w:val="0"/>
              <w:sz w:val="22"/>
              <w:szCs w:val="22"/>
            </w:rPr>
          </w:rPrChange>
        </w:rPr>
        <w:t>un</w:t>
      </w:r>
      <w:proofErr w:type="gramEnd"/>
      <w:r w:rsidRPr="00E24A0F">
        <w:rPr>
          <w:rFonts w:ascii="Arial" w:hAnsi="Arial" w:cs="Arial"/>
          <w:b w:val="0"/>
          <w:i w:val="0"/>
          <w:iCs w:val="0"/>
          <w:sz w:val="22"/>
          <w:szCs w:val="22"/>
          <w:lang w:val="en-US"/>
          <w:rPrChange w:id="35" w:author="WezelHeike" w:date="2018-04-23T15:23:00Z">
            <w:rPr>
              <w:rFonts w:ascii="Arial" w:hAnsi="Arial" w:cs="Arial"/>
              <w:b w:val="0"/>
              <w:i w:val="0"/>
              <w:iCs w:val="0"/>
              <w:sz w:val="22"/>
              <w:szCs w:val="22"/>
            </w:rPr>
          </w:rPrChange>
        </w:rPr>
        <w:t xml:space="preserve"> recorrido de freno muy largo y suave y una reducción energética creciente al fin de la carrera.</w:t>
      </w:r>
    </w:p>
    <w:p w14:paraId="15C7A6F7" w14:textId="77777777" w:rsidR="0049772D" w:rsidRPr="00E24A0F" w:rsidRDefault="0049772D" w:rsidP="0049772D">
      <w:pPr>
        <w:rPr>
          <w:lang w:val="en-US"/>
          <w:rPrChange w:id="36" w:author="WezelHeike" w:date="2018-04-23T15:23:00Z">
            <w:rPr/>
          </w:rPrChange>
        </w:rPr>
      </w:pPr>
    </w:p>
    <w:p w14:paraId="69B1804E" w14:textId="77777777" w:rsidR="009D4427" w:rsidRPr="00E24A0F" w:rsidRDefault="009D4427" w:rsidP="009D4427">
      <w:pPr>
        <w:pStyle w:val="Kommentartext"/>
        <w:rPr>
          <w:rFonts w:ascii="Arial" w:hAnsi="Arial" w:cs="Arial"/>
          <w:color w:val="000000"/>
          <w:sz w:val="22"/>
          <w:szCs w:val="22"/>
          <w:lang w:val="en-US"/>
          <w:rPrChange w:id="37" w:author="WezelHeike" w:date="2018-04-23T15:23:00Z">
            <w:rPr>
              <w:rFonts w:ascii="Arial" w:hAnsi="Arial" w:cs="Arial"/>
              <w:color w:val="000000"/>
              <w:sz w:val="22"/>
              <w:szCs w:val="22"/>
            </w:rPr>
          </w:rPrChange>
        </w:rPr>
      </w:pPr>
      <w:r w:rsidRPr="00E24A0F">
        <w:rPr>
          <w:rFonts w:ascii="Arial" w:hAnsi="Arial" w:cs="Arial"/>
          <w:color w:val="000000"/>
          <w:sz w:val="22"/>
          <w:szCs w:val="22"/>
          <w:lang w:val="en-US"/>
          <w:rPrChange w:id="38" w:author="WezelHeike" w:date="2018-04-23T15:23:00Z">
            <w:rPr>
              <w:rFonts w:ascii="Arial" w:hAnsi="Arial" w:cs="Arial"/>
              <w:color w:val="000000"/>
              <w:sz w:val="22"/>
              <w:szCs w:val="22"/>
            </w:rPr>
          </w:rPrChange>
        </w:rPr>
        <w:t>Los nuevos amortiguadores estructurales ya se pueden pedir a norelem, que los tiene disponibles en stock.</w:t>
      </w:r>
    </w:p>
    <w:p w14:paraId="36A353AB" w14:textId="77777777" w:rsidR="008F1DF1" w:rsidRPr="00E24A0F" w:rsidRDefault="008F1DF1" w:rsidP="008F1DF1">
      <w:pPr>
        <w:rPr>
          <w:lang w:val="en-US"/>
          <w:rPrChange w:id="39" w:author="WezelHeike" w:date="2018-04-23T15:23:00Z">
            <w:rPr/>
          </w:rPrChange>
        </w:rPr>
      </w:pPr>
    </w:p>
    <w:p w14:paraId="32CD9845" w14:textId="20CAC867" w:rsidR="008F1DF1" w:rsidRPr="00E24A0F" w:rsidRDefault="008F1DF1" w:rsidP="008F1DF1">
      <w:pPr>
        <w:rPr>
          <w:rFonts w:ascii="Arial" w:hAnsi="Arial" w:cs="Arial"/>
          <w:color w:val="000000"/>
          <w:sz w:val="22"/>
          <w:szCs w:val="22"/>
          <w:lang w:val="en-US"/>
          <w:rPrChange w:id="40" w:author="WezelHeike" w:date="2018-04-23T15:23:00Z">
            <w:rPr>
              <w:rFonts w:ascii="Arial" w:hAnsi="Arial" w:cs="Arial"/>
              <w:color w:val="000000"/>
              <w:sz w:val="22"/>
              <w:szCs w:val="22"/>
            </w:rPr>
          </w:rPrChange>
        </w:rPr>
      </w:pPr>
      <w:r w:rsidRPr="00E24A0F">
        <w:rPr>
          <w:rFonts w:ascii="Arial" w:hAnsi="Arial" w:cs="Arial"/>
          <w:color w:val="000000"/>
          <w:sz w:val="22"/>
          <w:szCs w:val="22"/>
          <w:lang w:val="en-US"/>
          <w:rPrChange w:id="41" w:author="WezelHeike" w:date="2018-04-23T15:23:00Z">
            <w:rPr>
              <w:rFonts w:ascii="Arial" w:hAnsi="Arial" w:cs="Arial"/>
              <w:color w:val="000000"/>
              <w:sz w:val="22"/>
              <w:szCs w:val="22"/>
            </w:rPr>
          </w:rPrChange>
        </w:rPr>
        <w:t xml:space="preserve">Caracteres con espacios en blanco: </w:t>
      </w:r>
      <w:ins w:id="42" w:author="WezelHeike" w:date="2018-04-23T15:23:00Z">
        <w:r w:rsidR="00E24A0F">
          <w:rPr>
            <w:rFonts w:ascii="Arial" w:hAnsi="Arial" w:cs="Arial"/>
            <w:color w:val="000000"/>
            <w:sz w:val="22"/>
            <w:szCs w:val="22"/>
            <w:lang w:val="en-US"/>
          </w:rPr>
          <w:t>2</w:t>
        </w:r>
      </w:ins>
      <w:del w:id="43" w:author="WezelHeike" w:date="2018-04-23T15:23:00Z">
        <w:r w:rsidRPr="00E24A0F" w:rsidDel="00E24A0F">
          <w:rPr>
            <w:rFonts w:ascii="Arial" w:hAnsi="Arial" w:cs="Arial"/>
            <w:color w:val="000000"/>
            <w:sz w:val="22"/>
            <w:szCs w:val="22"/>
            <w:lang w:val="en-US"/>
            <w:rPrChange w:id="44" w:author="WezelHeike" w:date="2018-04-23T15:23:00Z">
              <w:rPr>
                <w:rFonts w:ascii="Arial" w:hAnsi="Arial" w:cs="Arial"/>
                <w:color w:val="000000"/>
                <w:sz w:val="22"/>
                <w:szCs w:val="22"/>
              </w:rPr>
            </w:rPrChange>
          </w:rPr>
          <w:delText>1</w:delText>
        </w:r>
      </w:del>
      <w:r w:rsidRPr="00E24A0F">
        <w:rPr>
          <w:rFonts w:ascii="Arial" w:hAnsi="Arial" w:cs="Arial"/>
          <w:color w:val="000000"/>
          <w:sz w:val="22"/>
          <w:szCs w:val="22"/>
          <w:lang w:val="en-US"/>
          <w:rPrChange w:id="45" w:author="WezelHeike" w:date="2018-04-23T15:23:00Z">
            <w:rPr>
              <w:rFonts w:ascii="Arial" w:hAnsi="Arial" w:cs="Arial"/>
              <w:color w:val="000000"/>
              <w:sz w:val="22"/>
              <w:szCs w:val="22"/>
            </w:rPr>
          </w:rPrChange>
        </w:rPr>
        <w:t>.</w:t>
      </w:r>
      <w:ins w:id="46" w:author="WezelHeike" w:date="2018-04-23T15:23:00Z">
        <w:r w:rsidR="00E24A0F">
          <w:rPr>
            <w:rFonts w:ascii="Arial" w:hAnsi="Arial" w:cs="Arial"/>
            <w:color w:val="000000"/>
            <w:sz w:val="22"/>
            <w:szCs w:val="22"/>
            <w:lang w:val="en-US"/>
          </w:rPr>
          <w:t>140</w:t>
        </w:r>
      </w:ins>
      <w:del w:id="47" w:author="WezelHeike" w:date="2018-04-23T15:23:00Z">
        <w:r w:rsidRPr="00E24A0F" w:rsidDel="00E24A0F">
          <w:rPr>
            <w:rFonts w:ascii="Arial" w:hAnsi="Arial" w:cs="Arial"/>
            <w:color w:val="000000"/>
            <w:sz w:val="22"/>
            <w:szCs w:val="22"/>
            <w:lang w:val="en-US"/>
            <w:rPrChange w:id="48" w:author="WezelHeike" w:date="2018-04-23T15:23:00Z">
              <w:rPr>
                <w:rFonts w:ascii="Arial" w:hAnsi="Arial" w:cs="Arial"/>
                <w:color w:val="000000"/>
                <w:sz w:val="22"/>
                <w:szCs w:val="22"/>
              </w:rPr>
            </w:rPrChange>
          </w:rPr>
          <w:delText>666</w:delText>
        </w:r>
      </w:del>
    </w:p>
    <w:p w14:paraId="14575E0B" w14:textId="77777777" w:rsidR="00FD69D2" w:rsidRPr="00E24A0F" w:rsidRDefault="00FD69D2" w:rsidP="00FD69D2">
      <w:pPr>
        <w:rPr>
          <w:rFonts w:ascii="Arial" w:hAnsi="Arial" w:cs="Arial"/>
          <w:lang w:val="en-US"/>
          <w:rPrChange w:id="49" w:author="WezelHeike" w:date="2018-04-23T15:23:00Z">
            <w:rPr>
              <w:rFonts w:ascii="Arial" w:hAnsi="Arial" w:cs="Arial"/>
            </w:rPr>
          </w:rPrChange>
        </w:rPr>
      </w:pPr>
    </w:p>
    <w:p w14:paraId="76BF90B4" w14:textId="77777777" w:rsidR="009F6BD9" w:rsidRPr="00E24A0F" w:rsidDel="00E24A0F" w:rsidRDefault="009F6BD9" w:rsidP="00FD69D2">
      <w:pPr>
        <w:pStyle w:val="berschrift8"/>
        <w:spacing w:before="0" w:after="0" w:line="300" w:lineRule="auto"/>
        <w:rPr>
          <w:del w:id="50" w:author="WezelHeike" w:date="2018-04-23T15:24:00Z"/>
          <w:rFonts w:ascii="Arial" w:hAnsi="Arial" w:cs="Arial"/>
          <w:i w:val="0"/>
          <w:iCs w:val="0"/>
          <w:sz w:val="22"/>
          <w:szCs w:val="22"/>
          <w:lang w:val="en-US"/>
          <w:rPrChange w:id="51" w:author="WezelHeike" w:date="2018-04-23T15:23:00Z">
            <w:rPr>
              <w:del w:id="52" w:author="WezelHeike" w:date="2018-04-23T15:24:00Z"/>
              <w:rFonts w:ascii="Arial" w:hAnsi="Arial" w:cs="Arial"/>
              <w:i w:val="0"/>
              <w:iCs w:val="0"/>
              <w:sz w:val="22"/>
              <w:szCs w:val="22"/>
            </w:rPr>
          </w:rPrChange>
        </w:rPr>
      </w:pPr>
      <w:r w:rsidRPr="00E24A0F">
        <w:rPr>
          <w:rFonts w:ascii="Arial" w:hAnsi="Arial" w:cs="Arial"/>
          <w:i w:val="0"/>
          <w:iCs w:val="0"/>
          <w:sz w:val="22"/>
          <w:szCs w:val="22"/>
          <w:lang w:val="en-US"/>
          <w:rPrChange w:id="53" w:author="WezelHeike" w:date="2018-04-23T15:23:00Z">
            <w:rPr>
              <w:rFonts w:ascii="Arial" w:hAnsi="Arial" w:cs="Arial"/>
              <w:i w:val="0"/>
              <w:iCs w:val="0"/>
              <w:sz w:val="22"/>
              <w:szCs w:val="22"/>
            </w:rPr>
          </w:rPrChange>
        </w:rPr>
        <w:t>Breve descripción de norelem Normelemente KG</w:t>
      </w:r>
    </w:p>
    <w:p w14:paraId="2E1F38E3" w14:textId="77777777" w:rsidR="006167E9" w:rsidRPr="00E24A0F" w:rsidRDefault="006167E9" w:rsidP="00E24A0F">
      <w:pPr>
        <w:pStyle w:val="berschrift8"/>
        <w:spacing w:before="0" w:after="0" w:line="300" w:lineRule="auto"/>
        <w:rPr>
          <w:lang w:val="en-US"/>
          <w:rPrChange w:id="54" w:author="WezelHeike" w:date="2018-04-23T15:23:00Z">
            <w:rPr/>
          </w:rPrChange>
        </w:rPr>
        <w:pPrChange w:id="55" w:author="WezelHeike" w:date="2018-04-23T15:24:00Z">
          <w:pPr/>
        </w:pPrChange>
      </w:pPr>
    </w:p>
    <w:p w14:paraId="7ED61ABA" w14:textId="77777777" w:rsidR="00FD69D2" w:rsidRPr="00E24A0F" w:rsidRDefault="00FD69D2" w:rsidP="00FD69D2">
      <w:pPr>
        <w:spacing w:line="300" w:lineRule="auto"/>
        <w:rPr>
          <w:rFonts w:ascii="Arial" w:hAnsi="Arial" w:cs="Arial"/>
          <w:sz w:val="22"/>
          <w:szCs w:val="22"/>
          <w:lang w:val="en-US"/>
          <w:rPrChange w:id="56" w:author="WezelHeike" w:date="2018-04-23T15:23:00Z">
            <w:rPr>
              <w:rFonts w:ascii="Arial" w:hAnsi="Arial" w:cs="Arial"/>
              <w:sz w:val="22"/>
              <w:szCs w:val="22"/>
            </w:rPr>
          </w:rPrChange>
        </w:rPr>
      </w:pPr>
      <w:r w:rsidRPr="00E24A0F">
        <w:rPr>
          <w:rFonts w:ascii="Arial" w:hAnsi="Arial" w:cs="Arial"/>
          <w:sz w:val="22"/>
          <w:szCs w:val="22"/>
          <w:lang w:val="en-US"/>
          <w:rPrChange w:id="57" w:author="WezelHeike" w:date="2018-04-23T15:23:00Z">
            <w:rPr>
              <w:rFonts w:ascii="Arial" w:hAnsi="Arial" w:cs="Arial"/>
              <w:sz w:val="22"/>
              <w:szCs w:val="22"/>
            </w:rPr>
          </w:rPrChange>
        </w:rPr>
        <w:t xml:space="preserve">Todos los éxitos se basan en buenas ideas. Por eso, norelem le apoya con una selección sin igual de piezas estándar y componentes para que pueda poner en práctica todos sus proyectos y alcanzar sus metas en la construcción de máquinas, plantas e instalaciones. THE BIG GREEN BOOK ofrece a los constructores y técnicos </w:t>
      </w:r>
      <w:proofErr w:type="gramStart"/>
      <w:r w:rsidRPr="00E24A0F">
        <w:rPr>
          <w:rFonts w:ascii="Arial" w:hAnsi="Arial" w:cs="Arial"/>
          <w:sz w:val="22"/>
          <w:szCs w:val="22"/>
          <w:lang w:val="en-US"/>
          <w:rPrChange w:id="58" w:author="WezelHeike" w:date="2018-04-23T15:23:00Z">
            <w:rPr>
              <w:rFonts w:ascii="Arial" w:hAnsi="Arial" w:cs="Arial"/>
              <w:sz w:val="22"/>
              <w:szCs w:val="22"/>
            </w:rPr>
          </w:rPrChange>
        </w:rPr>
        <w:t>un</w:t>
      </w:r>
      <w:proofErr w:type="gramEnd"/>
      <w:r w:rsidRPr="00E24A0F">
        <w:rPr>
          <w:rFonts w:ascii="Arial" w:hAnsi="Arial" w:cs="Arial"/>
          <w:sz w:val="22"/>
          <w:szCs w:val="22"/>
          <w:lang w:val="en-US"/>
          <w:rPrChange w:id="59" w:author="WezelHeike" w:date="2018-04-23T15:23:00Z">
            <w:rPr>
              <w:rFonts w:ascii="Arial" w:hAnsi="Arial" w:cs="Arial"/>
              <w:sz w:val="22"/>
              <w:szCs w:val="22"/>
            </w:rPr>
          </w:rPrChange>
        </w:rPr>
        <w:t xml:space="preserve"> surtido completo, tan amplio como bien organizado, de piezas de alta calidad.</w:t>
      </w:r>
    </w:p>
    <w:p w14:paraId="76CC4F99" w14:textId="77777777" w:rsidR="00FD69D2" w:rsidRPr="00E24A0F" w:rsidRDefault="00FD69D2" w:rsidP="00FD69D2">
      <w:pPr>
        <w:spacing w:line="300" w:lineRule="auto"/>
        <w:rPr>
          <w:rFonts w:ascii="Arial" w:hAnsi="Arial" w:cs="Arial"/>
          <w:sz w:val="22"/>
          <w:szCs w:val="22"/>
          <w:lang w:val="en-US"/>
          <w:rPrChange w:id="60" w:author="WezelHeike" w:date="2018-04-23T15:23:00Z">
            <w:rPr>
              <w:rFonts w:ascii="Arial" w:hAnsi="Arial" w:cs="Arial"/>
              <w:sz w:val="22"/>
              <w:szCs w:val="22"/>
            </w:rPr>
          </w:rPrChange>
        </w:rPr>
      </w:pPr>
    </w:p>
    <w:p w14:paraId="17168E81" w14:textId="09EC06E0" w:rsidR="00FD69D2" w:rsidRPr="00E24A0F" w:rsidRDefault="00FD69D2" w:rsidP="00FD69D2">
      <w:pPr>
        <w:spacing w:line="300" w:lineRule="auto"/>
        <w:rPr>
          <w:rFonts w:ascii="Arial" w:hAnsi="Arial" w:cs="Arial"/>
          <w:sz w:val="22"/>
          <w:szCs w:val="22"/>
          <w:lang w:val="en-US"/>
          <w:rPrChange w:id="61" w:author="WezelHeike" w:date="2018-04-23T15:23:00Z">
            <w:rPr>
              <w:rFonts w:ascii="Arial" w:hAnsi="Arial" w:cs="Arial"/>
              <w:sz w:val="22"/>
              <w:szCs w:val="22"/>
            </w:rPr>
          </w:rPrChange>
        </w:rPr>
      </w:pPr>
      <w:r w:rsidRPr="00E24A0F">
        <w:rPr>
          <w:rFonts w:ascii="Arial" w:hAnsi="Arial" w:cs="Arial"/>
          <w:sz w:val="22"/>
          <w:szCs w:val="22"/>
          <w:lang w:val="en-US"/>
          <w:rPrChange w:id="62" w:author="WezelHeike" w:date="2018-04-23T15:23:00Z">
            <w:rPr>
              <w:rFonts w:ascii="Arial" w:hAnsi="Arial" w:cs="Arial"/>
              <w:sz w:val="22"/>
              <w:szCs w:val="22"/>
            </w:rPr>
          </w:rPrChange>
        </w:rPr>
        <w:t xml:space="preserve">Le acompañamos en su proyecto desde el principio. Con </w:t>
      </w:r>
      <w:proofErr w:type="gramStart"/>
      <w:r w:rsidRPr="00E24A0F">
        <w:rPr>
          <w:rFonts w:ascii="Arial" w:hAnsi="Arial" w:cs="Arial"/>
          <w:sz w:val="22"/>
          <w:szCs w:val="22"/>
          <w:lang w:val="en-US"/>
          <w:rPrChange w:id="63" w:author="WezelHeike" w:date="2018-04-23T15:23:00Z">
            <w:rPr>
              <w:rFonts w:ascii="Arial" w:hAnsi="Arial" w:cs="Arial"/>
              <w:sz w:val="22"/>
              <w:szCs w:val="22"/>
            </w:rPr>
          </w:rPrChange>
        </w:rPr>
        <w:t>un</w:t>
      </w:r>
      <w:proofErr w:type="gramEnd"/>
      <w:r w:rsidRPr="00E24A0F">
        <w:rPr>
          <w:rFonts w:ascii="Arial" w:hAnsi="Arial" w:cs="Arial"/>
          <w:sz w:val="22"/>
          <w:szCs w:val="22"/>
          <w:lang w:val="en-US"/>
          <w:rPrChange w:id="64" w:author="WezelHeike" w:date="2018-04-23T15:23:00Z">
            <w:rPr>
              <w:rFonts w:ascii="Arial" w:hAnsi="Arial" w:cs="Arial"/>
              <w:sz w:val="22"/>
              <w:szCs w:val="22"/>
            </w:rPr>
          </w:rPrChange>
        </w:rPr>
        <w:t xml:space="preserve"> asesoramiento competente, una completa base de datos CAD y un rápido suministro. 60 años lleva norelem creciendo de forma dinámica en todos los aspectos, desde la ampliación continua de su </w:t>
      </w:r>
      <w:proofErr w:type="gramStart"/>
      <w:r w:rsidRPr="00E24A0F">
        <w:rPr>
          <w:rFonts w:ascii="Arial" w:hAnsi="Arial" w:cs="Arial"/>
          <w:sz w:val="22"/>
          <w:szCs w:val="22"/>
          <w:lang w:val="en-US"/>
          <w:rPrChange w:id="65" w:author="WezelHeike" w:date="2018-04-23T15:23:00Z">
            <w:rPr>
              <w:rFonts w:ascii="Arial" w:hAnsi="Arial" w:cs="Arial"/>
              <w:sz w:val="22"/>
              <w:szCs w:val="22"/>
            </w:rPr>
          </w:rPrChange>
        </w:rPr>
        <w:t>gama</w:t>
      </w:r>
      <w:proofErr w:type="gramEnd"/>
      <w:r w:rsidRPr="00E24A0F">
        <w:rPr>
          <w:rFonts w:ascii="Arial" w:hAnsi="Arial" w:cs="Arial"/>
          <w:sz w:val="22"/>
          <w:szCs w:val="22"/>
          <w:lang w:val="en-US"/>
          <w:rPrChange w:id="66" w:author="WezelHeike" w:date="2018-04-23T15:23:00Z">
            <w:rPr>
              <w:rFonts w:ascii="Arial" w:hAnsi="Arial" w:cs="Arial"/>
              <w:sz w:val="22"/>
              <w:szCs w:val="22"/>
            </w:rPr>
          </w:rPrChange>
        </w:rPr>
        <w:t xml:space="preserve"> de productos hasta la optimización permanente de la logística.</w:t>
      </w:r>
    </w:p>
    <w:p w14:paraId="5765B052" w14:textId="77777777" w:rsidR="00FD69D2" w:rsidRPr="00E24A0F" w:rsidRDefault="00FD69D2" w:rsidP="00FD69D2">
      <w:pPr>
        <w:spacing w:line="300" w:lineRule="auto"/>
        <w:rPr>
          <w:rFonts w:ascii="Arial" w:hAnsi="Arial" w:cs="Arial"/>
          <w:sz w:val="22"/>
          <w:szCs w:val="22"/>
          <w:lang w:val="en-US"/>
          <w:rPrChange w:id="67" w:author="WezelHeike" w:date="2018-04-23T15:23:00Z">
            <w:rPr>
              <w:rFonts w:ascii="Arial" w:hAnsi="Arial" w:cs="Arial"/>
              <w:sz w:val="22"/>
              <w:szCs w:val="22"/>
            </w:rPr>
          </w:rPrChange>
        </w:rPr>
      </w:pPr>
    </w:p>
    <w:p w14:paraId="732A223C" w14:textId="77777777" w:rsidR="001E1753" w:rsidRPr="00E24A0F" w:rsidDel="00E24A0F" w:rsidRDefault="00FD69D2" w:rsidP="00FD69D2">
      <w:pPr>
        <w:spacing w:line="300" w:lineRule="auto"/>
        <w:rPr>
          <w:del w:id="68" w:author="WezelHeike" w:date="2018-04-23T15:24:00Z"/>
          <w:rFonts w:ascii="Arial" w:hAnsi="Arial" w:cs="Arial"/>
          <w:sz w:val="22"/>
          <w:szCs w:val="22"/>
          <w:lang w:val="en-US"/>
          <w:rPrChange w:id="69" w:author="WezelHeike" w:date="2018-04-23T15:23:00Z">
            <w:rPr>
              <w:del w:id="70" w:author="WezelHeike" w:date="2018-04-23T15:24:00Z"/>
              <w:rFonts w:ascii="Arial" w:hAnsi="Arial" w:cs="Arial"/>
              <w:sz w:val="22"/>
              <w:szCs w:val="22"/>
            </w:rPr>
          </w:rPrChange>
        </w:rPr>
      </w:pPr>
      <w:r w:rsidRPr="00E24A0F">
        <w:rPr>
          <w:rFonts w:ascii="Arial" w:hAnsi="Arial" w:cs="Arial"/>
          <w:sz w:val="22"/>
          <w:szCs w:val="22"/>
          <w:lang w:val="en-US"/>
          <w:rPrChange w:id="71" w:author="WezelHeike" w:date="2018-04-23T15:23:00Z">
            <w:rPr>
              <w:rFonts w:ascii="Arial" w:hAnsi="Arial" w:cs="Arial"/>
              <w:sz w:val="22"/>
              <w:szCs w:val="22"/>
            </w:rPr>
          </w:rPrChange>
        </w:rPr>
        <w:t xml:space="preserve">Desde la sede central en Markgröningen y nuestras sedes internacionales desempeñamos </w:t>
      </w:r>
      <w:proofErr w:type="gramStart"/>
      <w:r w:rsidRPr="00E24A0F">
        <w:rPr>
          <w:rFonts w:ascii="Arial" w:hAnsi="Arial" w:cs="Arial"/>
          <w:sz w:val="22"/>
          <w:szCs w:val="22"/>
          <w:lang w:val="en-US"/>
          <w:rPrChange w:id="72" w:author="WezelHeike" w:date="2018-04-23T15:23:00Z">
            <w:rPr>
              <w:rFonts w:ascii="Arial" w:hAnsi="Arial" w:cs="Arial"/>
              <w:sz w:val="22"/>
              <w:szCs w:val="22"/>
            </w:rPr>
          </w:rPrChange>
        </w:rPr>
        <w:t>un</w:t>
      </w:r>
      <w:proofErr w:type="gramEnd"/>
      <w:r w:rsidRPr="00E24A0F">
        <w:rPr>
          <w:rFonts w:ascii="Arial" w:hAnsi="Arial" w:cs="Arial"/>
          <w:sz w:val="22"/>
          <w:szCs w:val="22"/>
          <w:lang w:val="en-US"/>
          <w:rPrChange w:id="73" w:author="WezelHeike" w:date="2018-04-23T15:23:00Z">
            <w:rPr>
              <w:rFonts w:ascii="Arial" w:hAnsi="Arial" w:cs="Arial"/>
              <w:sz w:val="22"/>
              <w:szCs w:val="22"/>
            </w:rPr>
          </w:rPrChange>
        </w:rPr>
        <w:t xml:space="preserve"> activo papel en la promoción de las nuevas generaciones mediante capacitaciones, formaciones y talleres. </w:t>
      </w:r>
    </w:p>
    <w:p w14:paraId="32705FF1" w14:textId="77777777" w:rsidR="00FD69D2" w:rsidRPr="00E24A0F" w:rsidRDefault="00FD69D2" w:rsidP="00FD69D2">
      <w:pPr>
        <w:spacing w:line="300" w:lineRule="auto"/>
        <w:rPr>
          <w:rFonts w:ascii="Arial" w:hAnsi="Arial" w:cs="Arial"/>
          <w:sz w:val="22"/>
          <w:szCs w:val="22"/>
          <w:lang w:val="en-US"/>
          <w:rPrChange w:id="74" w:author="WezelHeike" w:date="2018-04-23T15:23:00Z">
            <w:rPr>
              <w:rFonts w:ascii="Arial" w:hAnsi="Arial" w:cs="Arial"/>
              <w:sz w:val="22"/>
              <w:szCs w:val="22"/>
            </w:rPr>
          </w:rPrChange>
        </w:rPr>
      </w:pPr>
    </w:p>
    <w:p w14:paraId="1C1D7C0A" w14:textId="1E76D802" w:rsidR="00FD69D2" w:rsidRPr="00E24A0F" w:rsidDel="00E24A0F" w:rsidRDefault="001E1753" w:rsidP="00FD69D2">
      <w:pPr>
        <w:spacing w:line="300" w:lineRule="auto"/>
        <w:rPr>
          <w:del w:id="75" w:author="WezelHeike" w:date="2018-04-23T15:24:00Z"/>
          <w:rFonts w:ascii="Arial" w:hAnsi="Arial" w:cs="Arial"/>
          <w:color w:val="0000FF"/>
          <w:sz w:val="20"/>
          <w:szCs w:val="20"/>
          <w:lang w:val="en-US"/>
          <w:rPrChange w:id="76" w:author="WezelHeike" w:date="2018-04-23T15:23:00Z">
            <w:rPr>
              <w:del w:id="77" w:author="WezelHeike" w:date="2018-04-23T15:24:00Z"/>
              <w:rFonts w:ascii="Arial" w:hAnsi="Arial" w:cs="Arial"/>
              <w:color w:val="0000FF"/>
              <w:sz w:val="20"/>
              <w:szCs w:val="20"/>
            </w:rPr>
          </w:rPrChange>
        </w:rPr>
      </w:pPr>
      <w:r w:rsidRPr="00E24A0F">
        <w:rPr>
          <w:rFonts w:ascii="Arial" w:hAnsi="Arial" w:cs="Arial"/>
          <w:sz w:val="22"/>
          <w:szCs w:val="22"/>
          <w:lang w:val="en-US"/>
          <w:rPrChange w:id="78" w:author="WezelHeike" w:date="2018-04-23T15:23:00Z">
            <w:rPr>
              <w:rFonts w:ascii="Arial" w:hAnsi="Arial" w:cs="Arial"/>
              <w:sz w:val="22"/>
              <w:szCs w:val="22"/>
            </w:rPr>
          </w:rPrChange>
        </w:rPr>
        <w:t xml:space="preserve">Caracteres con espacios en blanco: </w:t>
      </w:r>
      <w:ins w:id="79" w:author="WezelHeike" w:date="2018-04-23T15:24:00Z">
        <w:r w:rsidR="00E24A0F">
          <w:rPr>
            <w:rFonts w:ascii="Arial" w:hAnsi="Arial" w:cs="Arial"/>
            <w:sz w:val="22"/>
            <w:szCs w:val="22"/>
            <w:lang w:val="en-US"/>
          </w:rPr>
          <w:t>903</w:t>
        </w:r>
      </w:ins>
      <w:del w:id="80" w:author="WezelHeike" w:date="2018-04-23T15:24:00Z">
        <w:r w:rsidRPr="00E24A0F" w:rsidDel="00E24A0F">
          <w:rPr>
            <w:rFonts w:ascii="Arial" w:hAnsi="Arial" w:cs="Arial"/>
            <w:sz w:val="22"/>
            <w:szCs w:val="22"/>
            <w:lang w:val="en-US"/>
            <w:rPrChange w:id="81" w:author="WezelHeike" w:date="2018-04-23T15:23:00Z">
              <w:rPr>
                <w:rFonts w:ascii="Arial" w:hAnsi="Arial" w:cs="Arial"/>
                <w:sz w:val="22"/>
                <w:szCs w:val="22"/>
              </w:rPr>
            </w:rPrChange>
          </w:rPr>
          <w:delText>8</w:delText>
        </w:r>
        <w:bookmarkStart w:id="82" w:name="_GoBack"/>
        <w:bookmarkEnd w:id="82"/>
        <w:r w:rsidRPr="00E24A0F" w:rsidDel="00E24A0F">
          <w:rPr>
            <w:rFonts w:ascii="Arial" w:hAnsi="Arial" w:cs="Arial"/>
            <w:sz w:val="22"/>
            <w:szCs w:val="22"/>
            <w:lang w:val="en-US"/>
            <w:rPrChange w:id="83" w:author="WezelHeike" w:date="2018-04-23T15:23:00Z">
              <w:rPr>
                <w:rFonts w:ascii="Arial" w:hAnsi="Arial" w:cs="Arial"/>
                <w:sz w:val="22"/>
                <w:szCs w:val="22"/>
              </w:rPr>
            </w:rPrChange>
          </w:rPr>
          <w:delText>09</w:delText>
        </w:r>
      </w:del>
    </w:p>
    <w:p w14:paraId="322C5D28" w14:textId="77777777" w:rsidR="00445D24" w:rsidRPr="00E24A0F" w:rsidDel="00E24A0F" w:rsidRDefault="00445D24" w:rsidP="00FD69D2">
      <w:pPr>
        <w:spacing w:line="300" w:lineRule="auto"/>
        <w:rPr>
          <w:del w:id="84" w:author="WezelHeike" w:date="2018-04-23T15:24:00Z"/>
          <w:rFonts w:ascii="Arial" w:hAnsi="Arial" w:cs="Arial"/>
          <w:b/>
          <w:color w:val="000000" w:themeColor="text1"/>
          <w:sz w:val="22"/>
          <w:szCs w:val="22"/>
          <w:lang w:val="en-US"/>
          <w:rPrChange w:id="85" w:author="WezelHeike" w:date="2018-04-23T15:23:00Z">
            <w:rPr>
              <w:del w:id="86" w:author="WezelHeike" w:date="2018-04-23T15:24:00Z"/>
              <w:rFonts w:ascii="Arial" w:hAnsi="Arial" w:cs="Arial"/>
              <w:b/>
              <w:color w:val="000000" w:themeColor="text1"/>
              <w:sz w:val="22"/>
              <w:szCs w:val="22"/>
            </w:rPr>
          </w:rPrChange>
        </w:rPr>
      </w:pPr>
    </w:p>
    <w:p w14:paraId="6AFE92FB" w14:textId="77777777" w:rsidR="00FD69D2" w:rsidRPr="00E24A0F" w:rsidDel="00E24A0F" w:rsidRDefault="00FD69D2" w:rsidP="00FD69D2">
      <w:pPr>
        <w:spacing w:line="300" w:lineRule="auto"/>
        <w:rPr>
          <w:del w:id="87" w:author="WezelHeike" w:date="2018-04-23T15:24:00Z"/>
          <w:rFonts w:ascii="Arial" w:hAnsi="Arial" w:cs="Arial"/>
          <w:color w:val="0000FF"/>
          <w:sz w:val="20"/>
          <w:szCs w:val="20"/>
          <w:lang w:val="en-US"/>
          <w:rPrChange w:id="88" w:author="WezelHeike" w:date="2018-04-23T15:23:00Z">
            <w:rPr>
              <w:del w:id="89" w:author="WezelHeike" w:date="2018-04-23T15:24:00Z"/>
              <w:rFonts w:ascii="Arial" w:hAnsi="Arial" w:cs="Arial"/>
              <w:color w:val="0000FF"/>
              <w:sz w:val="20"/>
              <w:szCs w:val="20"/>
            </w:rPr>
          </w:rPrChange>
        </w:rPr>
      </w:pPr>
    </w:p>
    <w:p w14:paraId="4359A404" w14:textId="1B29C020" w:rsidR="00F6502C" w:rsidRPr="00E24A0F" w:rsidDel="00E24A0F" w:rsidRDefault="00F6502C" w:rsidP="00FD69D2">
      <w:pPr>
        <w:spacing w:line="300" w:lineRule="auto"/>
        <w:rPr>
          <w:del w:id="90" w:author="WezelHeike" w:date="2018-04-23T15:24:00Z"/>
          <w:rFonts w:ascii="Arial" w:hAnsi="Arial" w:cs="Arial"/>
          <w:b/>
          <w:sz w:val="22"/>
          <w:szCs w:val="22"/>
          <w:lang w:val="en-US"/>
          <w:rPrChange w:id="91" w:author="WezelHeike" w:date="2018-04-23T15:23:00Z">
            <w:rPr>
              <w:del w:id="92" w:author="WezelHeike" w:date="2018-04-23T15:24:00Z"/>
              <w:rFonts w:ascii="Arial" w:hAnsi="Arial" w:cs="Arial"/>
              <w:b/>
              <w:sz w:val="22"/>
              <w:szCs w:val="22"/>
            </w:rPr>
          </w:rPrChange>
        </w:rPr>
      </w:pPr>
    </w:p>
    <w:p w14:paraId="60F5F89B" w14:textId="71EA01CD" w:rsidR="00F6502C" w:rsidRPr="00E24A0F" w:rsidDel="00E24A0F" w:rsidRDefault="00F6502C" w:rsidP="00FD69D2">
      <w:pPr>
        <w:spacing w:line="300" w:lineRule="auto"/>
        <w:rPr>
          <w:del w:id="93" w:author="WezelHeike" w:date="2018-04-23T15:24:00Z"/>
          <w:rFonts w:ascii="Arial" w:hAnsi="Arial" w:cs="Arial"/>
          <w:sz w:val="22"/>
          <w:szCs w:val="22"/>
          <w:lang w:val="en-US"/>
          <w:rPrChange w:id="94" w:author="WezelHeike" w:date="2018-04-23T15:23:00Z">
            <w:rPr>
              <w:del w:id="95" w:author="WezelHeike" w:date="2018-04-23T15:24:00Z"/>
              <w:rFonts w:ascii="Arial" w:hAnsi="Arial" w:cs="Arial"/>
              <w:sz w:val="22"/>
              <w:szCs w:val="22"/>
            </w:rPr>
          </w:rPrChange>
        </w:rPr>
      </w:pPr>
    </w:p>
    <w:p w14:paraId="574F3344" w14:textId="39540DBC" w:rsidR="00786FC1" w:rsidRPr="00E24A0F" w:rsidDel="00E24A0F" w:rsidRDefault="00786FC1" w:rsidP="00FD69D2">
      <w:pPr>
        <w:spacing w:line="300" w:lineRule="auto"/>
        <w:rPr>
          <w:del w:id="96" w:author="WezelHeike" w:date="2018-04-23T15:24:00Z"/>
          <w:rFonts w:ascii="Arial" w:hAnsi="Arial" w:cs="Arial"/>
          <w:b/>
          <w:sz w:val="22"/>
          <w:szCs w:val="22"/>
          <w:lang w:val="en-US"/>
          <w:rPrChange w:id="97" w:author="WezelHeike" w:date="2018-04-23T15:23:00Z">
            <w:rPr>
              <w:del w:id="98" w:author="WezelHeike" w:date="2018-04-23T15:24:00Z"/>
              <w:rFonts w:ascii="Arial" w:hAnsi="Arial" w:cs="Arial"/>
              <w:b/>
              <w:sz w:val="22"/>
              <w:szCs w:val="22"/>
            </w:rPr>
          </w:rPrChange>
        </w:rPr>
      </w:pPr>
    </w:p>
    <w:p w14:paraId="146E9332" w14:textId="50C8522A" w:rsidR="001A4E26" w:rsidRPr="00E24A0F" w:rsidDel="00E24A0F" w:rsidRDefault="001A4E26" w:rsidP="00FD69D2">
      <w:pPr>
        <w:spacing w:line="300" w:lineRule="auto"/>
        <w:rPr>
          <w:del w:id="99" w:author="WezelHeike" w:date="2018-04-23T15:24:00Z"/>
          <w:rFonts w:ascii="Arial" w:hAnsi="Arial" w:cs="Arial"/>
          <w:sz w:val="22"/>
          <w:szCs w:val="22"/>
          <w:lang w:val="en-US"/>
          <w:rPrChange w:id="100" w:author="WezelHeike" w:date="2018-04-23T15:23:00Z">
            <w:rPr>
              <w:del w:id="101" w:author="WezelHeike" w:date="2018-04-23T15:24:00Z"/>
              <w:rFonts w:ascii="Arial" w:hAnsi="Arial" w:cs="Arial"/>
              <w:sz w:val="22"/>
              <w:szCs w:val="22"/>
            </w:rPr>
          </w:rPrChange>
        </w:rPr>
      </w:pPr>
    </w:p>
    <w:p w14:paraId="71119052" w14:textId="230A175D" w:rsidR="001D47AB" w:rsidRPr="00E24A0F" w:rsidDel="00E24A0F" w:rsidRDefault="001D47AB" w:rsidP="00FD69D2">
      <w:pPr>
        <w:spacing w:line="300" w:lineRule="auto"/>
        <w:rPr>
          <w:del w:id="102" w:author="WezelHeike" w:date="2018-04-23T15:24:00Z"/>
          <w:rFonts w:ascii="Arial" w:hAnsi="Arial" w:cs="Arial"/>
          <w:sz w:val="22"/>
          <w:szCs w:val="22"/>
          <w:lang w:val="en-US"/>
          <w:rPrChange w:id="103" w:author="WezelHeike" w:date="2018-04-23T15:23:00Z">
            <w:rPr>
              <w:del w:id="104" w:author="WezelHeike" w:date="2018-04-23T15:24:00Z"/>
              <w:rFonts w:ascii="Arial" w:hAnsi="Arial" w:cs="Arial"/>
              <w:sz w:val="22"/>
              <w:szCs w:val="22"/>
            </w:rPr>
          </w:rPrChange>
        </w:rPr>
      </w:pPr>
    </w:p>
    <w:p w14:paraId="49DA8B9B" w14:textId="552EFD83" w:rsidR="001D47AB" w:rsidRPr="00E24A0F" w:rsidDel="00E24A0F" w:rsidRDefault="001D47AB" w:rsidP="00FD69D2">
      <w:pPr>
        <w:spacing w:line="300" w:lineRule="auto"/>
        <w:rPr>
          <w:del w:id="105" w:author="WezelHeike" w:date="2018-04-23T15:24:00Z"/>
          <w:rFonts w:ascii="Arial" w:hAnsi="Arial" w:cs="Arial"/>
          <w:sz w:val="22"/>
          <w:szCs w:val="22"/>
          <w:lang w:val="en-US"/>
          <w:rPrChange w:id="106" w:author="WezelHeike" w:date="2018-04-23T15:23:00Z">
            <w:rPr>
              <w:del w:id="107" w:author="WezelHeike" w:date="2018-04-23T15:24:00Z"/>
              <w:rFonts w:ascii="Arial" w:hAnsi="Arial" w:cs="Arial"/>
              <w:sz w:val="22"/>
              <w:szCs w:val="22"/>
            </w:rPr>
          </w:rPrChange>
        </w:rPr>
      </w:pPr>
    </w:p>
    <w:p w14:paraId="602A8FD9" w14:textId="35CB3A95" w:rsidR="001D47AB" w:rsidRPr="00290A75" w:rsidDel="00E24A0F" w:rsidRDefault="001D47AB" w:rsidP="001D47AB">
      <w:pPr>
        <w:spacing w:line="300" w:lineRule="auto"/>
        <w:rPr>
          <w:del w:id="108" w:author="WezelHeike" w:date="2018-04-23T15:24:00Z"/>
          <w:rFonts w:ascii="Arial" w:hAnsi="Arial" w:cs="Arial"/>
          <w:b/>
          <w:sz w:val="22"/>
          <w:szCs w:val="22"/>
          <w:lang w:val="en-US"/>
        </w:rPr>
      </w:pPr>
    </w:p>
    <w:p w14:paraId="5BDD702A" w14:textId="509346A3" w:rsidR="001D47AB" w:rsidRPr="00290A75" w:rsidDel="00E24A0F" w:rsidRDefault="001D47AB" w:rsidP="00FD69D2">
      <w:pPr>
        <w:spacing w:line="300" w:lineRule="auto"/>
        <w:rPr>
          <w:del w:id="109" w:author="WezelHeike" w:date="2018-04-23T15:24:00Z"/>
          <w:rFonts w:ascii="Arial" w:hAnsi="Arial" w:cs="Arial"/>
          <w:sz w:val="22"/>
          <w:szCs w:val="22"/>
          <w:lang w:val="en-US"/>
        </w:rPr>
      </w:pPr>
    </w:p>
    <w:p w14:paraId="5924F085" w14:textId="382EAEDD" w:rsidR="00835CC5" w:rsidRPr="00290A75" w:rsidDel="00E24A0F" w:rsidRDefault="00835CC5" w:rsidP="00F33544">
      <w:pPr>
        <w:spacing w:line="300" w:lineRule="auto"/>
        <w:rPr>
          <w:del w:id="110" w:author="WezelHeike" w:date="2018-04-23T15:24:00Z"/>
          <w:rFonts w:ascii="Arial" w:hAnsi="Arial" w:cs="Arial"/>
          <w:b/>
          <w:sz w:val="22"/>
          <w:szCs w:val="22"/>
          <w:lang w:val="en-US"/>
        </w:rPr>
      </w:pPr>
    </w:p>
    <w:p w14:paraId="792C026B" w14:textId="36C59046" w:rsidR="00F33544" w:rsidRPr="00E24A0F" w:rsidDel="00E24A0F" w:rsidRDefault="00F33544" w:rsidP="00F33544">
      <w:pPr>
        <w:spacing w:line="300" w:lineRule="auto"/>
        <w:rPr>
          <w:del w:id="111" w:author="WezelHeike" w:date="2018-04-23T15:24:00Z"/>
          <w:rFonts w:ascii="Arial" w:hAnsi="Arial" w:cs="Arial"/>
          <w:sz w:val="22"/>
          <w:szCs w:val="22"/>
          <w:lang w:val="en-US"/>
          <w:rPrChange w:id="112" w:author="WezelHeike" w:date="2018-04-23T15:23:00Z">
            <w:rPr>
              <w:del w:id="113" w:author="WezelHeike" w:date="2018-04-23T15:24:00Z"/>
              <w:rFonts w:ascii="Arial" w:hAnsi="Arial" w:cs="Arial"/>
              <w:sz w:val="22"/>
              <w:szCs w:val="22"/>
            </w:rPr>
          </w:rPrChange>
        </w:rPr>
      </w:pPr>
    </w:p>
    <w:p w14:paraId="2865B67D" w14:textId="543C9536" w:rsidR="00835CC5" w:rsidRPr="00E24A0F" w:rsidDel="00E24A0F" w:rsidRDefault="00835CC5" w:rsidP="00F33544">
      <w:pPr>
        <w:spacing w:line="300" w:lineRule="auto"/>
        <w:rPr>
          <w:del w:id="114" w:author="WezelHeike" w:date="2018-04-23T15:24:00Z"/>
          <w:rFonts w:ascii="Arial" w:hAnsi="Arial" w:cs="Arial"/>
          <w:b/>
          <w:sz w:val="22"/>
          <w:szCs w:val="22"/>
          <w:lang w:val="en-US"/>
          <w:rPrChange w:id="115" w:author="WezelHeike" w:date="2018-04-23T15:23:00Z">
            <w:rPr>
              <w:del w:id="116" w:author="WezelHeike" w:date="2018-04-23T15:24:00Z"/>
              <w:rFonts w:ascii="Arial" w:hAnsi="Arial" w:cs="Arial"/>
              <w:b/>
              <w:sz w:val="22"/>
              <w:szCs w:val="22"/>
            </w:rPr>
          </w:rPrChange>
        </w:rPr>
      </w:pPr>
    </w:p>
    <w:p w14:paraId="61169760" w14:textId="5D11E714" w:rsidR="00DB7D67" w:rsidRPr="00E24A0F" w:rsidDel="00E24A0F" w:rsidRDefault="00DB7D67" w:rsidP="00DB7D67">
      <w:pPr>
        <w:spacing w:line="300" w:lineRule="auto"/>
        <w:rPr>
          <w:del w:id="117" w:author="WezelHeike" w:date="2018-04-23T15:24:00Z"/>
          <w:rFonts w:ascii="Arial" w:hAnsi="Arial" w:cs="Arial"/>
          <w:sz w:val="22"/>
          <w:szCs w:val="22"/>
          <w:lang w:val="en-US"/>
          <w:rPrChange w:id="118" w:author="WezelHeike" w:date="2018-04-23T15:23:00Z">
            <w:rPr>
              <w:del w:id="119" w:author="WezelHeike" w:date="2018-04-23T15:24:00Z"/>
              <w:rFonts w:ascii="Arial" w:hAnsi="Arial" w:cs="Arial"/>
              <w:sz w:val="22"/>
              <w:szCs w:val="22"/>
            </w:rPr>
          </w:rPrChange>
        </w:rPr>
      </w:pPr>
    </w:p>
    <w:p w14:paraId="3ABA2008" w14:textId="27DAD98B" w:rsidR="00DB7D67" w:rsidRPr="00E24A0F" w:rsidDel="00E24A0F" w:rsidRDefault="00DB7D67" w:rsidP="00DB7D67">
      <w:pPr>
        <w:spacing w:line="300" w:lineRule="auto"/>
        <w:rPr>
          <w:del w:id="120" w:author="WezelHeike" w:date="2018-04-23T15:24:00Z"/>
          <w:rFonts w:ascii="Arial" w:hAnsi="Arial" w:cs="Arial"/>
          <w:sz w:val="22"/>
          <w:szCs w:val="22"/>
          <w:lang w:val="en-US"/>
          <w:rPrChange w:id="121" w:author="WezelHeike" w:date="2018-04-23T15:23:00Z">
            <w:rPr>
              <w:del w:id="122" w:author="WezelHeike" w:date="2018-04-23T15:24:00Z"/>
              <w:rFonts w:ascii="Arial" w:hAnsi="Arial" w:cs="Arial"/>
              <w:sz w:val="22"/>
              <w:szCs w:val="22"/>
            </w:rPr>
          </w:rPrChange>
        </w:rPr>
      </w:pPr>
    </w:p>
    <w:p w14:paraId="116BAACD" w14:textId="11D87ACC" w:rsidR="00FD69D2" w:rsidRPr="00E24A0F" w:rsidDel="00E24A0F" w:rsidRDefault="00FD69D2" w:rsidP="00FD69D2">
      <w:pPr>
        <w:spacing w:line="300" w:lineRule="auto"/>
        <w:rPr>
          <w:del w:id="123" w:author="WezelHeike" w:date="2018-04-23T15:24:00Z"/>
          <w:rFonts w:ascii="Arial" w:hAnsi="Arial" w:cs="Arial"/>
          <w:b/>
          <w:sz w:val="22"/>
          <w:szCs w:val="22"/>
          <w:lang w:val="en-US"/>
          <w:rPrChange w:id="124" w:author="WezelHeike" w:date="2018-04-23T15:23:00Z">
            <w:rPr>
              <w:del w:id="125" w:author="WezelHeike" w:date="2018-04-23T15:24:00Z"/>
              <w:rFonts w:ascii="Arial" w:hAnsi="Arial" w:cs="Arial"/>
              <w:b/>
              <w:sz w:val="22"/>
              <w:szCs w:val="22"/>
            </w:rPr>
          </w:rPrChange>
        </w:rPr>
      </w:pPr>
    </w:p>
    <w:p w14:paraId="6A84306B" w14:textId="5B4F49CB" w:rsidR="00413EA6" w:rsidRPr="00E24A0F" w:rsidDel="00E24A0F" w:rsidRDefault="00413EA6" w:rsidP="00413EA6">
      <w:pPr>
        <w:spacing w:line="300" w:lineRule="auto"/>
        <w:rPr>
          <w:del w:id="126" w:author="WezelHeike" w:date="2018-04-23T15:24:00Z"/>
          <w:rFonts w:ascii="Arial" w:hAnsi="Arial" w:cs="Arial"/>
          <w:b/>
          <w:sz w:val="22"/>
          <w:szCs w:val="22"/>
          <w:lang w:val="en-US"/>
          <w:rPrChange w:id="127" w:author="WezelHeike" w:date="2018-04-23T15:23:00Z">
            <w:rPr>
              <w:del w:id="128" w:author="WezelHeike" w:date="2018-04-23T15:24:00Z"/>
              <w:rFonts w:ascii="Arial" w:hAnsi="Arial" w:cs="Arial"/>
              <w:b/>
              <w:sz w:val="22"/>
              <w:szCs w:val="22"/>
            </w:rPr>
          </w:rPrChange>
        </w:rPr>
      </w:pPr>
    </w:p>
    <w:p w14:paraId="6C4270AE" w14:textId="0BCED0BC" w:rsidR="001A4E26" w:rsidRPr="00E24A0F" w:rsidDel="00E24A0F" w:rsidRDefault="001A4E26" w:rsidP="00FD69D2">
      <w:pPr>
        <w:spacing w:line="300" w:lineRule="auto"/>
        <w:rPr>
          <w:del w:id="129" w:author="WezelHeike" w:date="2018-04-23T15:24:00Z"/>
          <w:rFonts w:ascii="Arial" w:hAnsi="Arial" w:cs="Arial"/>
          <w:b/>
          <w:sz w:val="22"/>
          <w:szCs w:val="22"/>
          <w:lang w:val="en-US"/>
          <w:rPrChange w:id="130" w:author="WezelHeike" w:date="2018-04-23T15:23:00Z">
            <w:rPr>
              <w:del w:id="131" w:author="WezelHeike" w:date="2018-04-23T15:24:00Z"/>
              <w:rFonts w:ascii="Arial" w:hAnsi="Arial" w:cs="Arial"/>
              <w:b/>
              <w:sz w:val="22"/>
              <w:szCs w:val="22"/>
            </w:rPr>
          </w:rPrChange>
        </w:rPr>
      </w:pPr>
    </w:p>
    <w:p w14:paraId="4BE9AE0F" w14:textId="182A6390" w:rsidR="001A4E26" w:rsidRPr="00E24A0F" w:rsidDel="00E24A0F" w:rsidRDefault="001A4E26" w:rsidP="00FD69D2">
      <w:pPr>
        <w:spacing w:line="300" w:lineRule="auto"/>
        <w:rPr>
          <w:del w:id="132" w:author="WezelHeike" w:date="2018-04-23T15:24:00Z"/>
          <w:rFonts w:ascii="Arial" w:hAnsi="Arial" w:cs="Arial"/>
          <w:color w:val="0000FF"/>
          <w:sz w:val="20"/>
          <w:szCs w:val="20"/>
          <w:lang w:val="en-US"/>
          <w:rPrChange w:id="133" w:author="WezelHeike" w:date="2018-04-23T15:23:00Z">
            <w:rPr>
              <w:del w:id="134" w:author="WezelHeike" w:date="2018-04-23T15:24:00Z"/>
              <w:rFonts w:ascii="Arial" w:hAnsi="Arial" w:cs="Arial"/>
              <w:color w:val="0000FF"/>
              <w:sz w:val="20"/>
              <w:szCs w:val="20"/>
            </w:rPr>
          </w:rPrChange>
        </w:rPr>
      </w:pPr>
    </w:p>
    <w:p w14:paraId="5EC75030" w14:textId="2D3A45AF" w:rsidR="00AC357F" w:rsidRPr="00E24A0F" w:rsidDel="00E24A0F" w:rsidRDefault="00AC357F" w:rsidP="00FD69D2">
      <w:pPr>
        <w:spacing w:line="300" w:lineRule="auto"/>
        <w:rPr>
          <w:del w:id="135" w:author="WezelHeike" w:date="2018-04-23T15:24:00Z"/>
          <w:rFonts w:ascii="Arial" w:hAnsi="Arial" w:cs="Arial"/>
          <w:color w:val="0000FF"/>
          <w:sz w:val="20"/>
          <w:szCs w:val="20"/>
          <w:lang w:val="en-US"/>
          <w:rPrChange w:id="136" w:author="WezelHeike" w:date="2018-04-23T15:23:00Z">
            <w:rPr>
              <w:del w:id="137" w:author="WezelHeike" w:date="2018-04-23T15:24:00Z"/>
              <w:rFonts w:ascii="Arial" w:hAnsi="Arial" w:cs="Arial"/>
              <w:color w:val="0000FF"/>
              <w:sz w:val="20"/>
              <w:szCs w:val="20"/>
            </w:rPr>
          </w:rPrChange>
        </w:rPr>
      </w:pPr>
    </w:p>
    <w:p w14:paraId="1F5C1A01" w14:textId="44EF096B" w:rsidR="00AC357F" w:rsidRPr="00E24A0F" w:rsidDel="00E24A0F" w:rsidRDefault="00AC357F" w:rsidP="00AC357F">
      <w:pPr>
        <w:spacing w:line="300" w:lineRule="auto"/>
        <w:rPr>
          <w:del w:id="138" w:author="WezelHeike" w:date="2018-04-23T15:24:00Z"/>
          <w:rFonts w:ascii="Arial" w:hAnsi="Arial" w:cs="Arial"/>
          <w:b/>
          <w:bCs/>
          <w:iCs/>
          <w:color w:val="000000" w:themeColor="text1"/>
          <w:sz w:val="22"/>
          <w:szCs w:val="22"/>
          <w:lang w:val="en-US"/>
          <w:rPrChange w:id="139" w:author="WezelHeike" w:date="2018-04-23T15:23:00Z">
            <w:rPr>
              <w:del w:id="140" w:author="WezelHeike" w:date="2018-04-23T15:24:00Z"/>
              <w:rFonts w:ascii="Arial" w:hAnsi="Arial" w:cs="Arial"/>
              <w:b/>
              <w:bCs/>
              <w:iCs/>
              <w:color w:val="000000" w:themeColor="text1"/>
              <w:sz w:val="22"/>
              <w:szCs w:val="22"/>
            </w:rPr>
          </w:rPrChange>
        </w:rPr>
      </w:pPr>
    </w:p>
    <w:p w14:paraId="2B5E66AA" w14:textId="0C323D90" w:rsidR="00AC357F" w:rsidRPr="00E24A0F" w:rsidDel="00E24A0F" w:rsidRDefault="00AC357F" w:rsidP="00AC357F">
      <w:pPr>
        <w:spacing w:line="300" w:lineRule="auto"/>
        <w:rPr>
          <w:del w:id="141" w:author="WezelHeike" w:date="2018-04-23T15:24:00Z"/>
          <w:rFonts w:ascii="Arial" w:hAnsi="Arial" w:cs="Arial"/>
          <w:color w:val="000000" w:themeColor="text1"/>
          <w:sz w:val="22"/>
          <w:szCs w:val="22"/>
          <w:lang w:val="en-US"/>
          <w:rPrChange w:id="142" w:author="WezelHeike" w:date="2018-04-23T15:23:00Z">
            <w:rPr>
              <w:del w:id="143" w:author="WezelHeike" w:date="2018-04-23T15:24:00Z"/>
              <w:rFonts w:ascii="Arial" w:hAnsi="Arial" w:cs="Arial"/>
              <w:color w:val="000000" w:themeColor="text1"/>
              <w:sz w:val="22"/>
              <w:szCs w:val="22"/>
            </w:rPr>
          </w:rPrChange>
        </w:rPr>
      </w:pPr>
    </w:p>
    <w:p w14:paraId="5F955A7A" w14:textId="104626BD" w:rsidR="00AC357F" w:rsidRPr="00E24A0F" w:rsidDel="00E24A0F" w:rsidRDefault="00AC357F" w:rsidP="00AC357F">
      <w:pPr>
        <w:spacing w:line="300" w:lineRule="auto"/>
        <w:rPr>
          <w:del w:id="144" w:author="WezelHeike" w:date="2018-04-23T15:24:00Z"/>
          <w:rFonts w:ascii="Arial" w:hAnsi="Arial" w:cs="Arial"/>
          <w:color w:val="000000" w:themeColor="text1"/>
          <w:sz w:val="22"/>
          <w:szCs w:val="22"/>
          <w:lang w:val="en-US"/>
          <w:rPrChange w:id="145" w:author="WezelHeike" w:date="2018-04-23T15:23:00Z">
            <w:rPr>
              <w:del w:id="146" w:author="WezelHeike" w:date="2018-04-23T15:24:00Z"/>
              <w:rFonts w:ascii="Arial" w:hAnsi="Arial" w:cs="Arial"/>
              <w:color w:val="000000" w:themeColor="text1"/>
              <w:sz w:val="22"/>
              <w:szCs w:val="22"/>
            </w:rPr>
          </w:rPrChange>
        </w:rPr>
      </w:pPr>
    </w:p>
    <w:p w14:paraId="7FBCE889" w14:textId="2B6E74DB" w:rsidR="00AC357F" w:rsidRPr="00E24A0F" w:rsidDel="00E24A0F" w:rsidRDefault="00AC357F" w:rsidP="00AC357F">
      <w:pPr>
        <w:spacing w:line="300" w:lineRule="auto"/>
        <w:rPr>
          <w:del w:id="147" w:author="WezelHeike" w:date="2018-04-23T15:24:00Z"/>
          <w:rFonts w:ascii="Arial" w:hAnsi="Arial" w:cs="Arial"/>
          <w:color w:val="000000" w:themeColor="text1"/>
          <w:sz w:val="22"/>
          <w:szCs w:val="22"/>
          <w:lang w:val="en-US"/>
          <w:rPrChange w:id="148" w:author="WezelHeike" w:date="2018-04-23T15:23:00Z">
            <w:rPr>
              <w:del w:id="149" w:author="WezelHeike" w:date="2018-04-23T15:24:00Z"/>
              <w:rFonts w:ascii="Arial" w:hAnsi="Arial" w:cs="Arial"/>
              <w:color w:val="000000" w:themeColor="text1"/>
              <w:sz w:val="22"/>
              <w:szCs w:val="22"/>
            </w:rPr>
          </w:rPrChange>
        </w:rPr>
      </w:pPr>
    </w:p>
    <w:p w14:paraId="0D31D765" w14:textId="16BD2C23" w:rsidR="00AC357F" w:rsidRPr="00E24A0F" w:rsidRDefault="00AC357F" w:rsidP="00FD69D2">
      <w:pPr>
        <w:spacing w:line="300" w:lineRule="auto"/>
        <w:rPr>
          <w:rFonts w:ascii="Arial" w:hAnsi="Arial" w:cs="Arial"/>
          <w:color w:val="000000" w:themeColor="text1"/>
          <w:sz w:val="22"/>
          <w:szCs w:val="22"/>
          <w:lang w:val="en-US"/>
          <w:rPrChange w:id="150" w:author="WezelHeike" w:date="2018-04-23T15:23:00Z">
            <w:rPr>
              <w:rFonts w:ascii="Arial" w:hAnsi="Arial" w:cs="Arial"/>
              <w:color w:val="000000" w:themeColor="text1"/>
              <w:sz w:val="22"/>
              <w:szCs w:val="22"/>
            </w:rPr>
          </w:rPrChange>
        </w:rPr>
      </w:pPr>
    </w:p>
    <w:sectPr w:rsidR="00AC357F" w:rsidRPr="00E24A0F"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98C12B" w14:textId="77777777" w:rsidR="00D2060B" w:rsidRDefault="00D2060B">
      <w:r>
        <w:separator/>
      </w:r>
    </w:p>
  </w:endnote>
  <w:endnote w:type="continuationSeparator" w:id="0">
    <w:p w14:paraId="5B84817F" w14:textId="77777777" w:rsidR="00D2060B" w:rsidRDefault="00D20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4D"/>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charset w:val="00"/>
    <w:family w:val="auto"/>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7E752"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8720916"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34A5F"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E24A0F">
      <w:rPr>
        <w:rStyle w:val="Seitenzahl"/>
        <w:rFonts w:ascii="Arial" w:hAnsi="Arial" w:cs="Arial"/>
        <w:noProof/>
      </w:rPr>
      <w:t>2</w:t>
    </w:r>
    <w:r w:rsidRPr="006752F3">
      <w:rPr>
        <w:rStyle w:val="Seitenzahl"/>
        <w:rFonts w:ascii="Arial" w:hAnsi="Arial" w:cs="Arial"/>
      </w:rPr>
      <w:fldChar w:fldCharType="end"/>
    </w:r>
  </w:p>
  <w:p w14:paraId="12791DBE"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8BE2C3" w14:textId="77777777" w:rsidR="00D2060B" w:rsidRDefault="00D2060B">
      <w:r>
        <w:separator/>
      </w:r>
    </w:p>
  </w:footnote>
  <w:footnote w:type="continuationSeparator" w:id="0">
    <w:p w14:paraId="46C8DBE6" w14:textId="77777777" w:rsidR="00D2060B" w:rsidRDefault="00D206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5B1C4"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209156D7"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02BD3726"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F-10280 Fontaine-les-Grès</w:t>
    </w:r>
  </w:p>
  <w:p w14:paraId="2FF95365"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0B011214"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Tel.: +33 3 25 71 89 30</w:t>
    </w:r>
    <w:r>
      <w:rPr>
        <w:rFonts w:ascii="Arial" w:hAnsi="Arial" w:cs="Arial"/>
        <w:sz w:val="20"/>
        <w:szCs w:val="20"/>
      </w:rPr>
      <w:br/>
      <w:t>Fax: +33 3 25 71 89 40</w:t>
    </w:r>
  </w:p>
  <w:p w14:paraId="431F3F37"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20C8F26E"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58092A72"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72AE3200"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1FC11AFF" w14:textId="63883003"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8240" behindDoc="1" locked="0" layoutInCell="1" allowOverlap="1" wp14:anchorId="690B8E51" wp14:editId="7B5FB3B5">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Nota de prensa</w:t>
    </w:r>
    <w:r>
      <w:rPr>
        <w:rFonts w:ascii="Arial" w:hAnsi="Arial" w:cs="Arial"/>
        <w:b/>
        <w:color w:val="000000"/>
        <w:sz w:val="28"/>
        <w:szCs w:val="28"/>
      </w:rPr>
      <w:tab/>
    </w:r>
    <w:r>
      <w:rPr>
        <w:rFonts w:ascii="Arial" w:hAnsi="Arial" w:cs="Arial"/>
        <w:color w:val="000000"/>
      </w:rPr>
      <w:t>Marzo 2018</w:t>
    </w:r>
  </w:p>
  <w:p w14:paraId="4E3558D1"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6F9D1BE5"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5.25pt;height:5.2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6"/>
  </w:num>
  <w:num w:numId="4">
    <w:abstractNumId w:val="12"/>
  </w:num>
  <w:num w:numId="5">
    <w:abstractNumId w:val="1"/>
  </w:num>
  <w:num w:numId="6">
    <w:abstractNumId w:val="10"/>
  </w:num>
  <w:num w:numId="7">
    <w:abstractNumId w:val="11"/>
  </w:num>
  <w:num w:numId="8">
    <w:abstractNumId w:val="2"/>
  </w:num>
  <w:num w:numId="9">
    <w:abstractNumId w:val="3"/>
  </w:num>
  <w:num w:numId="10">
    <w:abstractNumId w:val="4"/>
  </w:num>
  <w:num w:numId="11">
    <w:abstractNumId w:val="0"/>
  </w:num>
  <w:num w:numId="12">
    <w:abstractNumId w:val="7"/>
  </w:num>
  <w:num w:numId="13">
    <w:abstractNumId w:val="13"/>
  </w:num>
  <w:num w:numId="14">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ezelHeike">
    <w15:presenceInfo w15:providerId="AD" w15:userId="S-1-5-21-2747522388-2954673098-1063872948-37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19"/>
    <w:rsid w:val="0000576D"/>
    <w:rsid w:val="00005DCD"/>
    <w:rsid w:val="00007AEF"/>
    <w:rsid w:val="000135FF"/>
    <w:rsid w:val="000139CD"/>
    <w:rsid w:val="00014E00"/>
    <w:rsid w:val="000173B4"/>
    <w:rsid w:val="0002119B"/>
    <w:rsid w:val="00021418"/>
    <w:rsid w:val="00022B5E"/>
    <w:rsid w:val="00024FBA"/>
    <w:rsid w:val="00025056"/>
    <w:rsid w:val="00031A41"/>
    <w:rsid w:val="00033BED"/>
    <w:rsid w:val="00034AB8"/>
    <w:rsid w:val="00034FA2"/>
    <w:rsid w:val="00035BE9"/>
    <w:rsid w:val="00035D2E"/>
    <w:rsid w:val="00037B54"/>
    <w:rsid w:val="00040CB7"/>
    <w:rsid w:val="00043B72"/>
    <w:rsid w:val="00043FCA"/>
    <w:rsid w:val="000511E1"/>
    <w:rsid w:val="00051877"/>
    <w:rsid w:val="00052A8D"/>
    <w:rsid w:val="00053C45"/>
    <w:rsid w:val="00053F39"/>
    <w:rsid w:val="000577D3"/>
    <w:rsid w:val="00057DD0"/>
    <w:rsid w:val="00060AD7"/>
    <w:rsid w:val="00063A47"/>
    <w:rsid w:val="00064544"/>
    <w:rsid w:val="000653C3"/>
    <w:rsid w:val="00065C19"/>
    <w:rsid w:val="000673D9"/>
    <w:rsid w:val="0007006A"/>
    <w:rsid w:val="00070655"/>
    <w:rsid w:val="000711BF"/>
    <w:rsid w:val="000719DC"/>
    <w:rsid w:val="00072B28"/>
    <w:rsid w:val="0008032B"/>
    <w:rsid w:val="00080882"/>
    <w:rsid w:val="00081E9F"/>
    <w:rsid w:val="000868C9"/>
    <w:rsid w:val="000902B0"/>
    <w:rsid w:val="00091E03"/>
    <w:rsid w:val="00092EAB"/>
    <w:rsid w:val="000931B0"/>
    <w:rsid w:val="00094402"/>
    <w:rsid w:val="00094566"/>
    <w:rsid w:val="00094A9A"/>
    <w:rsid w:val="0009549F"/>
    <w:rsid w:val="00096363"/>
    <w:rsid w:val="00096A7A"/>
    <w:rsid w:val="00097392"/>
    <w:rsid w:val="000A0FC7"/>
    <w:rsid w:val="000A1580"/>
    <w:rsid w:val="000B10FA"/>
    <w:rsid w:val="000B1230"/>
    <w:rsid w:val="000B40D0"/>
    <w:rsid w:val="000B446D"/>
    <w:rsid w:val="000B60B5"/>
    <w:rsid w:val="000C2045"/>
    <w:rsid w:val="000C3323"/>
    <w:rsid w:val="000C4021"/>
    <w:rsid w:val="000C4324"/>
    <w:rsid w:val="000C4BD1"/>
    <w:rsid w:val="000C5608"/>
    <w:rsid w:val="000C6E00"/>
    <w:rsid w:val="000C75A7"/>
    <w:rsid w:val="000D144D"/>
    <w:rsid w:val="000D3CA5"/>
    <w:rsid w:val="000D6495"/>
    <w:rsid w:val="000D6598"/>
    <w:rsid w:val="000E1613"/>
    <w:rsid w:val="000E3AB9"/>
    <w:rsid w:val="000E5536"/>
    <w:rsid w:val="000E56BA"/>
    <w:rsid w:val="000E63F2"/>
    <w:rsid w:val="000E7AB5"/>
    <w:rsid w:val="000E7D6A"/>
    <w:rsid w:val="000F0BE1"/>
    <w:rsid w:val="000F3BBB"/>
    <w:rsid w:val="000F4766"/>
    <w:rsid w:val="000F49E1"/>
    <w:rsid w:val="000F5A06"/>
    <w:rsid w:val="000F5ADA"/>
    <w:rsid w:val="00106F93"/>
    <w:rsid w:val="0011516A"/>
    <w:rsid w:val="00117BB9"/>
    <w:rsid w:val="001209C8"/>
    <w:rsid w:val="001241FD"/>
    <w:rsid w:val="001260FA"/>
    <w:rsid w:val="00127A16"/>
    <w:rsid w:val="001315A3"/>
    <w:rsid w:val="0013206D"/>
    <w:rsid w:val="00132F6D"/>
    <w:rsid w:val="001334C2"/>
    <w:rsid w:val="00136C0C"/>
    <w:rsid w:val="00142660"/>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2D07"/>
    <w:rsid w:val="001B4151"/>
    <w:rsid w:val="001B4779"/>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4C0"/>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577"/>
    <w:rsid w:val="002847D7"/>
    <w:rsid w:val="002876FF"/>
    <w:rsid w:val="00290A75"/>
    <w:rsid w:val="0029270C"/>
    <w:rsid w:val="00292890"/>
    <w:rsid w:val="00292A9E"/>
    <w:rsid w:val="00292C76"/>
    <w:rsid w:val="00293A82"/>
    <w:rsid w:val="00293B16"/>
    <w:rsid w:val="00293DF9"/>
    <w:rsid w:val="002A31D3"/>
    <w:rsid w:val="002A4AB4"/>
    <w:rsid w:val="002A65C0"/>
    <w:rsid w:val="002A728B"/>
    <w:rsid w:val="002B00D6"/>
    <w:rsid w:val="002B1B89"/>
    <w:rsid w:val="002B3CE2"/>
    <w:rsid w:val="002B6F85"/>
    <w:rsid w:val="002B7997"/>
    <w:rsid w:val="002C1D53"/>
    <w:rsid w:val="002C23E9"/>
    <w:rsid w:val="002C2C4B"/>
    <w:rsid w:val="002C4B4C"/>
    <w:rsid w:val="002C642D"/>
    <w:rsid w:val="002C7695"/>
    <w:rsid w:val="002D23C8"/>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069EA"/>
    <w:rsid w:val="0031015A"/>
    <w:rsid w:val="00312ABD"/>
    <w:rsid w:val="00315B72"/>
    <w:rsid w:val="00317840"/>
    <w:rsid w:val="00317C78"/>
    <w:rsid w:val="00322B50"/>
    <w:rsid w:val="00323990"/>
    <w:rsid w:val="00325EF9"/>
    <w:rsid w:val="0032729F"/>
    <w:rsid w:val="00327F9E"/>
    <w:rsid w:val="00331BF9"/>
    <w:rsid w:val="00332D13"/>
    <w:rsid w:val="00333A64"/>
    <w:rsid w:val="0033536A"/>
    <w:rsid w:val="003377B3"/>
    <w:rsid w:val="00340AE1"/>
    <w:rsid w:val="00350B48"/>
    <w:rsid w:val="00351471"/>
    <w:rsid w:val="00353F4E"/>
    <w:rsid w:val="0035424A"/>
    <w:rsid w:val="00354F8D"/>
    <w:rsid w:val="00355A7E"/>
    <w:rsid w:val="003621E4"/>
    <w:rsid w:val="00363EEC"/>
    <w:rsid w:val="00365E06"/>
    <w:rsid w:val="00367BDF"/>
    <w:rsid w:val="00367CA7"/>
    <w:rsid w:val="0037369E"/>
    <w:rsid w:val="00373BC6"/>
    <w:rsid w:val="00375C81"/>
    <w:rsid w:val="00377377"/>
    <w:rsid w:val="003848AB"/>
    <w:rsid w:val="00385308"/>
    <w:rsid w:val="0038799E"/>
    <w:rsid w:val="00387BBA"/>
    <w:rsid w:val="003904D0"/>
    <w:rsid w:val="00390DFE"/>
    <w:rsid w:val="0039280B"/>
    <w:rsid w:val="003952ED"/>
    <w:rsid w:val="00397B03"/>
    <w:rsid w:val="003A15A8"/>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96E"/>
    <w:rsid w:val="003F7472"/>
    <w:rsid w:val="00403713"/>
    <w:rsid w:val="00404DF2"/>
    <w:rsid w:val="0040514B"/>
    <w:rsid w:val="00405E18"/>
    <w:rsid w:val="00406C52"/>
    <w:rsid w:val="00406E3D"/>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2F4F"/>
    <w:rsid w:val="004732A8"/>
    <w:rsid w:val="004744ED"/>
    <w:rsid w:val="00476A33"/>
    <w:rsid w:val="0048011F"/>
    <w:rsid w:val="004810FE"/>
    <w:rsid w:val="004811EC"/>
    <w:rsid w:val="004816D8"/>
    <w:rsid w:val="00483990"/>
    <w:rsid w:val="00485CC3"/>
    <w:rsid w:val="00491CAD"/>
    <w:rsid w:val="0049772D"/>
    <w:rsid w:val="004A0295"/>
    <w:rsid w:val="004A2086"/>
    <w:rsid w:val="004A36FC"/>
    <w:rsid w:val="004A6179"/>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01D0"/>
    <w:rsid w:val="004F2F86"/>
    <w:rsid w:val="004F3BF7"/>
    <w:rsid w:val="004F462F"/>
    <w:rsid w:val="004F4920"/>
    <w:rsid w:val="004F615E"/>
    <w:rsid w:val="004F7F97"/>
    <w:rsid w:val="005016A7"/>
    <w:rsid w:val="00510AB1"/>
    <w:rsid w:val="00511BB4"/>
    <w:rsid w:val="00512ACA"/>
    <w:rsid w:val="00513745"/>
    <w:rsid w:val="00514CB5"/>
    <w:rsid w:val="0051576E"/>
    <w:rsid w:val="005166FE"/>
    <w:rsid w:val="005175A3"/>
    <w:rsid w:val="005235C3"/>
    <w:rsid w:val="005241AC"/>
    <w:rsid w:val="00526A01"/>
    <w:rsid w:val="00527F69"/>
    <w:rsid w:val="00531F5E"/>
    <w:rsid w:val="00532D88"/>
    <w:rsid w:val="00532E82"/>
    <w:rsid w:val="005345D1"/>
    <w:rsid w:val="005359C4"/>
    <w:rsid w:val="00540FC0"/>
    <w:rsid w:val="005445FB"/>
    <w:rsid w:val="005512A6"/>
    <w:rsid w:val="00551777"/>
    <w:rsid w:val="00552848"/>
    <w:rsid w:val="00554EB7"/>
    <w:rsid w:val="00560335"/>
    <w:rsid w:val="005617FD"/>
    <w:rsid w:val="005646F1"/>
    <w:rsid w:val="0056599A"/>
    <w:rsid w:val="0056620C"/>
    <w:rsid w:val="005737A5"/>
    <w:rsid w:val="00575393"/>
    <w:rsid w:val="005755CB"/>
    <w:rsid w:val="00577B23"/>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914"/>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EB6"/>
    <w:rsid w:val="00611FE7"/>
    <w:rsid w:val="00612601"/>
    <w:rsid w:val="006152A0"/>
    <w:rsid w:val="006167E9"/>
    <w:rsid w:val="00621E0E"/>
    <w:rsid w:val="00622EDB"/>
    <w:rsid w:val="006232B8"/>
    <w:rsid w:val="00626002"/>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03F8"/>
    <w:rsid w:val="00662278"/>
    <w:rsid w:val="00662BC3"/>
    <w:rsid w:val="006634BE"/>
    <w:rsid w:val="00665087"/>
    <w:rsid w:val="00665ECE"/>
    <w:rsid w:val="0066791B"/>
    <w:rsid w:val="00670437"/>
    <w:rsid w:val="0067206C"/>
    <w:rsid w:val="006732FB"/>
    <w:rsid w:val="006752F3"/>
    <w:rsid w:val="0067542B"/>
    <w:rsid w:val="00675ABA"/>
    <w:rsid w:val="006818D9"/>
    <w:rsid w:val="00682815"/>
    <w:rsid w:val="006837ED"/>
    <w:rsid w:val="0068490A"/>
    <w:rsid w:val="00686338"/>
    <w:rsid w:val="0069258E"/>
    <w:rsid w:val="00692713"/>
    <w:rsid w:val="00694375"/>
    <w:rsid w:val="00695C6F"/>
    <w:rsid w:val="00696331"/>
    <w:rsid w:val="006A00BE"/>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3762"/>
    <w:rsid w:val="006E5A44"/>
    <w:rsid w:val="006E5E1D"/>
    <w:rsid w:val="006F035F"/>
    <w:rsid w:val="006F19E1"/>
    <w:rsid w:val="006F5A7D"/>
    <w:rsid w:val="006F5FAE"/>
    <w:rsid w:val="0070137A"/>
    <w:rsid w:val="00701586"/>
    <w:rsid w:val="00702707"/>
    <w:rsid w:val="007028AD"/>
    <w:rsid w:val="00703401"/>
    <w:rsid w:val="007035EF"/>
    <w:rsid w:val="00705033"/>
    <w:rsid w:val="00705A92"/>
    <w:rsid w:val="00705B55"/>
    <w:rsid w:val="00705C78"/>
    <w:rsid w:val="0070701C"/>
    <w:rsid w:val="00710AE8"/>
    <w:rsid w:val="0071215C"/>
    <w:rsid w:val="00714409"/>
    <w:rsid w:val="007160C3"/>
    <w:rsid w:val="0071713F"/>
    <w:rsid w:val="0071785A"/>
    <w:rsid w:val="007224D0"/>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3573"/>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6271"/>
    <w:rsid w:val="00812203"/>
    <w:rsid w:val="00813C1D"/>
    <w:rsid w:val="008159AE"/>
    <w:rsid w:val="00816616"/>
    <w:rsid w:val="00827037"/>
    <w:rsid w:val="00831C44"/>
    <w:rsid w:val="00832DAE"/>
    <w:rsid w:val="008356C7"/>
    <w:rsid w:val="00835CC5"/>
    <w:rsid w:val="00836120"/>
    <w:rsid w:val="00836574"/>
    <w:rsid w:val="00837A78"/>
    <w:rsid w:val="008410A5"/>
    <w:rsid w:val="00842F64"/>
    <w:rsid w:val="00845426"/>
    <w:rsid w:val="008479A4"/>
    <w:rsid w:val="008502AA"/>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45E3"/>
    <w:rsid w:val="0087543C"/>
    <w:rsid w:val="00880254"/>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0732"/>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1DF1"/>
    <w:rsid w:val="008F6130"/>
    <w:rsid w:val="008F76D0"/>
    <w:rsid w:val="008F7D81"/>
    <w:rsid w:val="00900416"/>
    <w:rsid w:val="00900AB4"/>
    <w:rsid w:val="00905120"/>
    <w:rsid w:val="00906DCB"/>
    <w:rsid w:val="00907447"/>
    <w:rsid w:val="009117D3"/>
    <w:rsid w:val="00916514"/>
    <w:rsid w:val="00916DC6"/>
    <w:rsid w:val="009202D9"/>
    <w:rsid w:val="00920334"/>
    <w:rsid w:val="009215C2"/>
    <w:rsid w:val="0092199E"/>
    <w:rsid w:val="00922F8D"/>
    <w:rsid w:val="009241F4"/>
    <w:rsid w:val="0093196A"/>
    <w:rsid w:val="00932302"/>
    <w:rsid w:val="00932B63"/>
    <w:rsid w:val="00933935"/>
    <w:rsid w:val="009342BB"/>
    <w:rsid w:val="00934B89"/>
    <w:rsid w:val="00934EE7"/>
    <w:rsid w:val="009414B6"/>
    <w:rsid w:val="00941862"/>
    <w:rsid w:val="00943885"/>
    <w:rsid w:val="009444B2"/>
    <w:rsid w:val="009503E0"/>
    <w:rsid w:val="009536A2"/>
    <w:rsid w:val="00955DA3"/>
    <w:rsid w:val="00960D32"/>
    <w:rsid w:val="00962410"/>
    <w:rsid w:val="009652FE"/>
    <w:rsid w:val="00965CAE"/>
    <w:rsid w:val="00965F5E"/>
    <w:rsid w:val="009666C4"/>
    <w:rsid w:val="00970933"/>
    <w:rsid w:val="00973152"/>
    <w:rsid w:val="00973264"/>
    <w:rsid w:val="00980CD0"/>
    <w:rsid w:val="0098197E"/>
    <w:rsid w:val="00985802"/>
    <w:rsid w:val="00987861"/>
    <w:rsid w:val="00987EBD"/>
    <w:rsid w:val="00987FE9"/>
    <w:rsid w:val="00991E59"/>
    <w:rsid w:val="00993010"/>
    <w:rsid w:val="009932D4"/>
    <w:rsid w:val="00994CCB"/>
    <w:rsid w:val="00995166"/>
    <w:rsid w:val="0099596B"/>
    <w:rsid w:val="0099666D"/>
    <w:rsid w:val="00996BA6"/>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D4427"/>
    <w:rsid w:val="009E05AF"/>
    <w:rsid w:val="009E759D"/>
    <w:rsid w:val="009F076E"/>
    <w:rsid w:val="009F1389"/>
    <w:rsid w:val="009F1940"/>
    <w:rsid w:val="009F6BD9"/>
    <w:rsid w:val="00A007D3"/>
    <w:rsid w:val="00A02977"/>
    <w:rsid w:val="00A040BA"/>
    <w:rsid w:val="00A05845"/>
    <w:rsid w:val="00A06284"/>
    <w:rsid w:val="00A1057C"/>
    <w:rsid w:val="00A1079F"/>
    <w:rsid w:val="00A163FD"/>
    <w:rsid w:val="00A16440"/>
    <w:rsid w:val="00A16897"/>
    <w:rsid w:val="00A16D8C"/>
    <w:rsid w:val="00A2149C"/>
    <w:rsid w:val="00A25DF2"/>
    <w:rsid w:val="00A271BC"/>
    <w:rsid w:val="00A32797"/>
    <w:rsid w:val="00A32DF6"/>
    <w:rsid w:val="00A338CB"/>
    <w:rsid w:val="00A36D08"/>
    <w:rsid w:val="00A417D1"/>
    <w:rsid w:val="00A41C26"/>
    <w:rsid w:val="00A4319D"/>
    <w:rsid w:val="00A4396F"/>
    <w:rsid w:val="00A46181"/>
    <w:rsid w:val="00A466AC"/>
    <w:rsid w:val="00A47399"/>
    <w:rsid w:val="00A47C18"/>
    <w:rsid w:val="00A516D6"/>
    <w:rsid w:val="00A54E36"/>
    <w:rsid w:val="00A55417"/>
    <w:rsid w:val="00A62C68"/>
    <w:rsid w:val="00A701FC"/>
    <w:rsid w:val="00A72447"/>
    <w:rsid w:val="00A73B6C"/>
    <w:rsid w:val="00A73D4E"/>
    <w:rsid w:val="00A73EED"/>
    <w:rsid w:val="00A76889"/>
    <w:rsid w:val="00A83C4A"/>
    <w:rsid w:val="00A83EF3"/>
    <w:rsid w:val="00A86990"/>
    <w:rsid w:val="00A8706B"/>
    <w:rsid w:val="00A87396"/>
    <w:rsid w:val="00A91019"/>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5E78"/>
    <w:rsid w:val="00AD690A"/>
    <w:rsid w:val="00AD6C76"/>
    <w:rsid w:val="00AD6D01"/>
    <w:rsid w:val="00AE452E"/>
    <w:rsid w:val="00AE71CB"/>
    <w:rsid w:val="00AE7236"/>
    <w:rsid w:val="00AF14E4"/>
    <w:rsid w:val="00AF4F13"/>
    <w:rsid w:val="00AF5F95"/>
    <w:rsid w:val="00AF6D79"/>
    <w:rsid w:val="00B01EEA"/>
    <w:rsid w:val="00B0677F"/>
    <w:rsid w:val="00B07129"/>
    <w:rsid w:val="00B0762B"/>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4BB7"/>
    <w:rsid w:val="00B55402"/>
    <w:rsid w:val="00B61646"/>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49E"/>
    <w:rsid w:val="00B94556"/>
    <w:rsid w:val="00B95FDC"/>
    <w:rsid w:val="00BA0D5F"/>
    <w:rsid w:val="00BA340F"/>
    <w:rsid w:val="00BA512A"/>
    <w:rsid w:val="00BA6850"/>
    <w:rsid w:val="00BB48F1"/>
    <w:rsid w:val="00BB49A4"/>
    <w:rsid w:val="00BB5116"/>
    <w:rsid w:val="00BB69AF"/>
    <w:rsid w:val="00BC1947"/>
    <w:rsid w:val="00BC4AD3"/>
    <w:rsid w:val="00BD0A73"/>
    <w:rsid w:val="00BD169D"/>
    <w:rsid w:val="00BD2AF4"/>
    <w:rsid w:val="00BD411B"/>
    <w:rsid w:val="00BD48B4"/>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23BF"/>
    <w:rsid w:val="00C127E7"/>
    <w:rsid w:val="00C13F3A"/>
    <w:rsid w:val="00C14A33"/>
    <w:rsid w:val="00C14CCA"/>
    <w:rsid w:val="00C14E39"/>
    <w:rsid w:val="00C16620"/>
    <w:rsid w:val="00C20CC3"/>
    <w:rsid w:val="00C21E7B"/>
    <w:rsid w:val="00C232AC"/>
    <w:rsid w:val="00C23D3C"/>
    <w:rsid w:val="00C25872"/>
    <w:rsid w:val="00C27298"/>
    <w:rsid w:val="00C27343"/>
    <w:rsid w:val="00C27972"/>
    <w:rsid w:val="00C30880"/>
    <w:rsid w:val="00C31570"/>
    <w:rsid w:val="00C31614"/>
    <w:rsid w:val="00C31E50"/>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97"/>
    <w:rsid w:val="00C770BB"/>
    <w:rsid w:val="00C82A83"/>
    <w:rsid w:val="00C8510F"/>
    <w:rsid w:val="00C8567C"/>
    <w:rsid w:val="00C87B11"/>
    <w:rsid w:val="00C87D31"/>
    <w:rsid w:val="00C914B0"/>
    <w:rsid w:val="00C91B6F"/>
    <w:rsid w:val="00C946B5"/>
    <w:rsid w:val="00C95960"/>
    <w:rsid w:val="00C96656"/>
    <w:rsid w:val="00C96AE8"/>
    <w:rsid w:val="00C97DDF"/>
    <w:rsid w:val="00CA0A95"/>
    <w:rsid w:val="00CA2D03"/>
    <w:rsid w:val="00CA336F"/>
    <w:rsid w:val="00CA33BD"/>
    <w:rsid w:val="00CA39AB"/>
    <w:rsid w:val="00CA3D2B"/>
    <w:rsid w:val="00CA490D"/>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54C3"/>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2EB2"/>
    <w:rsid w:val="00CF3B31"/>
    <w:rsid w:val="00CF3C95"/>
    <w:rsid w:val="00D0134B"/>
    <w:rsid w:val="00D05456"/>
    <w:rsid w:val="00D06AB0"/>
    <w:rsid w:val="00D1177F"/>
    <w:rsid w:val="00D1249E"/>
    <w:rsid w:val="00D14396"/>
    <w:rsid w:val="00D1440E"/>
    <w:rsid w:val="00D16EEF"/>
    <w:rsid w:val="00D17B67"/>
    <w:rsid w:val="00D17FAD"/>
    <w:rsid w:val="00D20596"/>
    <w:rsid w:val="00D2060B"/>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18FE"/>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FB6"/>
    <w:rsid w:val="00DA3856"/>
    <w:rsid w:val="00DA48E2"/>
    <w:rsid w:val="00DA4CA9"/>
    <w:rsid w:val="00DA6B04"/>
    <w:rsid w:val="00DB1DD7"/>
    <w:rsid w:val="00DB360F"/>
    <w:rsid w:val="00DB4033"/>
    <w:rsid w:val="00DB4590"/>
    <w:rsid w:val="00DB5EB9"/>
    <w:rsid w:val="00DB6937"/>
    <w:rsid w:val="00DB7D67"/>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464E"/>
    <w:rsid w:val="00DE50A6"/>
    <w:rsid w:val="00DF021C"/>
    <w:rsid w:val="00DF3355"/>
    <w:rsid w:val="00DF3A8D"/>
    <w:rsid w:val="00DF5069"/>
    <w:rsid w:val="00DF587C"/>
    <w:rsid w:val="00DF7DC7"/>
    <w:rsid w:val="00E03A87"/>
    <w:rsid w:val="00E062FD"/>
    <w:rsid w:val="00E066F8"/>
    <w:rsid w:val="00E06E03"/>
    <w:rsid w:val="00E1174D"/>
    <w:rsid w:val="00E12277"/>
    <w:rsid w:val="00E12612"/>
    <w:rsid w:val="00E1336E"/>
    <w:rsid w:val="00E143AA"/>
    <w:rsid w:val="00E15D39"/>
    <w:rsid w:val="00E17BD4"/>
    <w:rsid w:val="00E212E5"/>
    <w:rsid w:val="00E2225A"/>
    <w:rsid w:val="00E24A0F"/>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57879"/>
    <w:rsid w:val="00E6127C"/>
    <w:rsid w:val="00E61AFF"/>
    <w:rsid w:val="00E678B7"/>
    <w:rsid w:val="00E71213"/>
    <w:rsid w:val="00E717DA"/>
    <w:rsid w:val="00E720E3"/>
    <w:rsid w:val="00E726C6"/>
    <w:rsid w:val="00E73211"/>
    <w:rsid w:val="00E74648"/>
    <w:rsid w:val="00E761EA"/>
    <w:rsid w:val="00E777A7"/>
    <w:rsid w:val="00E81533"/>
    <w:rsid w:val="00E82A17"/>
    <w:rsid w:val="00E85988"/>
    <w:rsid w:val="00E85CC7"/>
    <w:rsid w:val="00E86C7D"/>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0FA6"/>
    <w:rsid w:val="00ED2418"/>
    <w:rsid w:val="00ED7589"/>
    <w:rsid w:val="00ED7F6A"/>
    <w:rsid w:val="00EE1235"/>
    <w:rsid w:val="00EE1ADD"/>
    <w:rsid w:val="00EE1D10"/>
    <w:rsid w:val="00EE305F"/>
    <w:rsid w:val="00EE4B6B"/>
    <w:rsid w:val="00EE5060"/>
    <w:rsid w:val="00EE53C5"/>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3544"/>
    <w:rsid w:val="00F34129"/>
    <w:rsid w:val="00F3559F"/>
    <w:rsid w:val="00F35FA0"/>
    <w:rsid w:val="00F36813"/>
    <w:rsid w:val="00F37401"/>
    <w:rsid w:val="00F3760C"/>
    <w:rsid w:val="00F42630"/>
    <w:rsid w:val="00F42D80"/>
    <w:rsid w:val="00F438BD"/>
    <w:rsid w:val="00F43D8C"/>
    <w:rsid w:val="00F445D9"/>
    <w:rsid w:val="00F44B94"/>
    <w:rsid w:val="00F51214"/>
    <w:rsid w:val="00F54EF8"/>
    <w:rsid w:val="00F5528A"/>
    <w:rsid w:val="00F570B5"/>
    <w:rsid w:val="00F60B37"/>
    <w:rsid w:val="00F617E2"/>
    <w:rsid w:val="00F62530"/>
    <w:rsid w:val="00F62799"/>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5D1"/>
    <w:rsid w:val="00FB3F0C"/>
    <w:rsid w:val="00FC54CD"/>
    <w:rsid w:val="00FC67F2"/>
    <w:rsid w:val="00FC7D3C"/>
    <w:rsid w:val="00FD369B"/>
    <w:rsid w:val="00FD5BE2"/>
    <w:rsid w:val="00FD69D2"/>
    <w:rsid w:val="00FD6E74"/>
    <w:rsid w:val="00FE03F0"/>
    <w:rsid w:val="00FE1128"/>
    <w:rsid w:val="00FE2411"/>
    <w:rsid w:val="00FE243A"/>
    <w:rsid w:val="00FE51FF"/>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7C6D7BF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 w:type="character" w:styleId="BesuchterHyperlink">
    <w:name w:val="FollowedHyperlink"/>
    <w:basedOn w:val="Absatz-Standardschriftart"/>
    <w:semiHidden/>
    <w:unhideWhenUsed/>
    <w:rsid w:val="006167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C979A-D2D3-40FE-B0C7-66E9CA2C5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A9FF483.dotm</Template>
  <TotalTime>0</TotalTime>
  <Pages>2</Pages>
  <Words>445</Words>
  <Characters>2808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2017-07-20T15:00:00Z</cp:lastPrinted>
  <dcterms:created xsi:type="dcterms:W3CDTF">2018-02-26T09:24:00Z</dcterms:created>
  <dcterms:modified xsi:type="dcterms:W3CDTF">2018-04-23T13:24:00Z</dcterms:modified>
</cp:coreProperties>
</file>